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AF573" w14:textId="77777777" w:rsidR="00AE7E26" w:rsidRDefault="00AE7E26">
      <w:pPr>
        <w:pStyle w:val="Heading1"/>
        <w:rPr>
          <w:b w:val="0"/>
          <w:sz w:val="22"/>
          <w:szCs w:val="22"/>
          <w:highlight w:val="yellow"/>
        </w:rPr>
      </w:pPr>
    </w:p>
    <w:p w14:paraId="6B6AF574" w14:textId="7541A846" w:rsidR="00F93808" w:rsidRPr="00AC194E" w:rsidRDefault="00BE310B">
      <w:pPr>
        <w:pStyle w:val="Heading1"/>
        <w:rPr>
          <w:b w:val="0"/>
          <w:sz w:val="22"/>
          <w:szCs w:val="22"/>
        </w:rPr>
      </w:pPr>
      <w:r w:rsidRPr="006E6D7E">
        <w:rPr>
          <w:b w:val="0"/>
          <w:sz w:val="22"/>
          <w:szCs w:val="22"/>
          <w:highlight w:val="yellow"/>
        </w:rPr>
        <w:t>DD MMMM YYYY</w:t>
      </w:r>
    </w:p>
    <w:p w14:paraId="6B6AF575" w14:textId="77777777" w:rsidR="00F93808" w:rsidRPr="00AC194E" w:rsidRDefault="00F93808">
      <w:pPr>
        <w:pStyle w:val="Header"/>
        <w:tabs>
          <w:tab w:val="clear" w:pos="4320"/>
          <w:tab w:val="clear" w:pos="8640"/>
        </w:tabs>
        <w:ind w:left="1713" w:hanging="993"/>
        <w:jc w:val="right"/>
        <w:rPr>
          <w:b/>
          <w:i/>
          <w:sz w:val="18"/>
          <w:u w:val="single"/>
        </w:rPr>
      </w:pPr>
      <w:r w:rsidRPr="00AC194E">
        <w:rPr>
          <w:b/>
          <w:i/>
          <w:sz w:val="18"/>
          <w:u w:val="single"/>
        </w:rPr>
        <w:t>TRANSMITTED ELECTRONICALLY</w:t>
      </w:r>
    </w:p>
    <w:p w14:paraId="6B6AF576" w14:textId="77777777" w:rsidR="00F93808" w:rsidRPr="00AC194E" w:rsidRDefault="00F93808">
      <w:pPr>
        <w:rPr>
          <w:rFonts w:ascii="Arial" w:hAnsi="Arial" w:cs="Arial"/>
          <w:sz w:val="22"/>
          <w:szCs w:val="22"/>
        </w:rPr>
      </w:pPr>
    </w:p>
    <w:p w14:paraId="6B6AF577" w14:textId="6F31069D" w:rsidR="00F93808" w:rsidRPr="00AC194E" w:rsidRDefault="00E314BB">
      <w:pPr>
        <w:rPr>
          <w:rFonts w:ascii="Arial" w:hAnsi="Arial" w:cs="Arial"/>
          <w:sz w:val="22"/>
          <w:szCs w:val="22"/>
        </w:rPr>
      </w:pPr>
      <w:r w:rsidRPr="00AC194E">
        <w:rPr>
          <w:rFonts w:ascii="Arial" w:hAnsi="Arial" w:cs="Arial"/>
          <w:sz w:val="22"/>
          <w:szCs w:val="22"/>
        </w:rPr>
        <w:t xml:space="preserve">Kelly </w:t>
      </w:r>
      <w:r w:rsidR="00D01790" w:rsidRPr="00AC194E">
        <w:rPr>
          <w:rFonts w:ascii="Arial" w:hAnsi="Arial" w:cs="Arial"/>
          <w:sz w:val="22"/>
          <w:szCs w:val="22"/>
        </w:rPr>
        <w:t xml:space="preserve">T. </w:t>
      </w:r>
      <w:r w:rsidRPr="00AC194E">
        <w:rPr>
          <w:rFonts w:ascii="Arial" w:hAnsi="Arial" w:cs="Arial"/>
          <w:sz w:val="22"/>
          <w:szCs w:val="22"/>
        </w:rPr>
        <w:t>Walsh</w:t>
      </w:r>
    </w:p>
    <w:p w14:paraId="3DD37085" w14:textId="77777777" w:rsidR="00FC39EC" w:rsidRPr="00AC194E" w:rsidRDefault="00FC39EC">
      <w:pPr>
        <w:rPr>
          <w:rFonts w:ascii="Arial" w:hAnsi="Arial" w:cs="Arial"/>
          <w:sz w:val="22"/>
          <w:szCs w:val="22"/>
        </w:rPr>
      </w:pPr>
      <w:r w:rsidRPr="00AC194E">
        <w:rPr>
          <w:rFonts w:ascii="Arial" w:hAnsi="Arial" w:cs="Arial"/>
          <w:sz w:val="22"/>
          <w:szCs w:val="22"/>
        </w:rPr>
        <w:t>CNA Program Manager</w:t>
      </w:r>
    </w:p>
    <w:p w14:paraId="6B6AF579" w14:textId="3CD1205D" w:rsidR="00F93808" w:rsidRPr="00AC194E" w:rsidRDefault="00F93808">
      <w:pPr>
        <w:rPr>
          <w:rFonts w:ascii="Arial" w:hAnsi="Arial" w:cs="Arial"/>
          <w:sz w:val="22"/>
          <w:szCs w:val="22"/>
        </w:rPr>
      </w:pPr>
      <w:r w:rsidRPr="00AC194E">
        <w:rPr>
          <w:rFonts w:ascii="Arial" w:hAnsi="Arial" w:cs="Arial"/>
          <w:sz w:val="22"/>
          <w:szCs w:val="22"/>
        </w:rPr>
        <w:t>Canadian Numbering Administra</w:t>
      </w:r>
      <w:r w:rsidR="0021321E" w:rsidRPr="00AC194E">
        <w:rPr>
          <w:rFonts w:ascii="Arial" w:hAnsi="Arial" w:cs="Arial"/>
          <w:sz w:val="22"/>
          <w:szCs w:val="22"/>
        </w:rPr>
        <w:t>tor</w:t>
      </w:r>
      <w:r w:rsidRPr="00AC194E">
        <w:rPr>
          <w:rFonts w:ascii="Arial" w:hAnsi="Arial" w:cs="Arial"/>
          <w:sz w:val="22"/>
          <w:szCs w:val="22"/>
        </w:rPr>
        <w:t xml:space="preserve"> (CNA)</w:t>
      </w:r>
    </w:p>
    <w:p w14:paraId="6B6AF57A" w14:textId="398C407B" w:rsidR="00F93808" w:rsidRPr="00AC194E" w:rsidRDefault="00AD31FF">
      <w:pPr>
        <w:rPr>
          <w:rFonts w:ascii="Arial" w:hAnsi="Arial" w:cs="Arial"/>
          <w:sz w:val="22"/>
          <w:szCs w:val="22"/>
        </w:rPr>
      </w:pPr>
      <w:r w:rsidRPr="00AC194E">
        <w:rPr>
          <w:rFonts w:ascii="Arial" w:hAnsi="Arial" w:cs="Arial"/>
          <w:sz w:val="22"/>
          <w:szCs w:val="22"/>
        </w:rPr>
        <w:t>COMsolve Inc.</w:t>
      </w:r>
    </w:p>
    <w:p w14:paraId="6B6AF57B" w14:textId="65C13053" w:rsidR="00F93808" w:rsidRPr="00AC194E" w:rsidRDefault="001C6028">
      <w:pPr>
        <w:rPr>
          <w:rFonts w:ascii="Arial" w:hAnsi="Arial" w:cs="Arial"/>
          <w:sz w:val="22"/>
          <w:szCs w:val="22"/>
        </w:rPr>
      </w:pPr>
      <w:r w:rsidRPr="00AC194E">
        <w:rPr>
          <w:rFonts w:ascii="Arial" w:hAnsi="Arial" w:cs="Arial"/>
          <w:sz w:val="22"/>
          <w:szCs w:val="22"/>
        </w:rPr>
        <w:t>880 Taylor Creek Drive, Room 102</w:t>
      </w:r>
    </w:p>
    <w:p w14:paraId="6B6AF57C" w14:textId="45332BA6" w:rsidR="00F93808" w:rsidRPr="00AC194E" w:rsidRDefault="001C6028">
      <w:pPr>
        <w:rPr>
          <w:rFonts w:ascii="Arial" w:hAnsi="Arial" w:cs="Arial"/>
          <w:sz w:val="22"/>
          <w:szCs w:val="22"/>
        </w:rPr>
      </w:pPr>
      <w:r w:rsidRPr="00AC194E">
        <w:rPr>
          <w:rFonts w:ascii="Arial" w:hAnsi="Arial" w:cs="Arial"/>
          <w:sz w:val="22"/>
          <w:szCs w:val="22"/>
        </w:rPr>
        <w:t>Orleans, ON K4A 0Z9</w:t>
      </w:r>
    </w:p>
    <w:p w14:paraId="6B6AF57D" w14:textId="77777777" w:rsidR="00F93808" w:rsidRPr="00AC194E" w:rsidRDefault="00F93808">
      <w:pPr>
        <w:rPr>
          <w:rFonts w:ascii="Arial" w:hAnsi="Arial" w:cs="Arial"/>
          <w:sz w:val="22"/>
          <w:szCs w:val="22"/>
        </w:rPr>
      </w:pPr>
    </w:p>
    <w:p w14:paraId="6B6AF57E" w14:textId="77777777" w:rsidR="00F93808" w:rsidRPr="00AC194E" w:rsidRDefault="00F93808">
      <w:pPr>
        <w:rPr>
          <w:rFonts w:ascii="Arial" w:hAnsi="Arial" w:cs="Arial"/>
          <w:sz w:val="22"/>
          <w:szCs w:val="22"/>
        </w:rPr>
      </w:pPr>
    </w:p>
    <w:p w14:paraId="6B6AF57F" w14:textId="4CDC971F" w:rsidR="00F93808" w:rsidRPr="00AC194E" w:rsidRDefault="00F93808">
      <w:pPr>
        <w:pStyle w:val="Heading1"/>
        <w:ind w:left="900" w:hanging="900"/>
        <w:rPr>
          <w:rFonts w:cs="Arial"/>
          <w:sz w:val="22"/>
          <w:szCs w:val="22"/>
        </w:rPr>
      </w:pPr>
      <w:r w:rsidRPr="00AC194E">
        <w:rPr>
          <w:rFonts w:cs="Arial"/>
          <w:sz w:val="22"/>
          <w:szCs w:val="22"/>
        </w:rPr>
        <w:t>Subject:</w:t>
      </w:r>
      <w:r w:rsidRPr="00AC194E">
        <w:rPr>
          <w:rFonts w:cs="Arial"/>
          <w:sz w:val="22"/>
          <w:szCs w:val="22"/>
        </w:rPr>
        <w:tab/>
        <w:t>CSCN Direction to C</w:t>
      </w:r>
      <w:r w:rsidR="00AE36A9" w:rsidRPr="00AC194E">
        <w:rPr>
          <w:rFonts w:cs="Arial"/>
          <w:sz w:val="22"/>
          <w:szCs w:val="22"/>
        </w:rPr>
        <w:t xml:space="preserve">anadian </w:t>
      </w:r>
      <w:r w:rsidRPr="00AC194E">
        <w:rPr>
          <w:rFonts w:cs="Arial"/>
          <w:sz w:val="22"/>
          <w:szCs w:val="22"/>
        </w:rPr>
        <w:t>N</w:t>
      </w:r>
      <w:r w:rsidR="00AE36A9" w:rsidRPr="00AC194E">
        <w:rPr>
          <w:rFonts w:cs="Arial"/>
          <w:sz w:val="22"/>
          <w:szCs w:val="22"/>
        </w:rPr>
        <w:t xml:space="preserve">umbering </w:t>
      </w:r>
      <w:r w:rsidRPr="00AC194E">
        <w:rPr>
          <w:rFonts w:cs="Arial"/>
          <w:sz w:val="22"/>
          <w:szCs w:val="22"/>
        </w:rPr>
        <w:t>A</w:t>
      </w:r>
      <w:r w:rsidR="00AE36A9" w:rsidRPr="00AC194E">
        <w:rPr>
          <w:rFonts w:cs="Arial"/>
          <w:sz w:val="22"/>
          <w:szCs w:val="22"/>
        </w:rPr>
        <w:t>dministrator (CNA)</w:t>
      </w:r>
      <w:r w:rsidRPr="00AC194E">
        <w:rPr>
          <w:rFonts w:cs="Arial"/>
          <w:sz w:val="22"/>
          <w:szCs w:val="22"/>
        </w:rPr>
        <w:t xml:space="preserve"> re</w:t>
      </w:r>
      <w:r w:rsidR="00F9510B" w:rsidRPr="00AC194E">
        <w:rPr>
          <w:rFonts w:cs="Arial"/>
          <w:sz w:val="22"/>
          <w:szCs w:val="22"/>
        </w:rPr>
        <w:t>:</w:t>
      </w:r>
      <w:r w:rsidRPr="00AC194E">
        <w:rPr>
          <w:rFonts w:cs="Arial"/>
          <w:sz w:val="22"/>
          <w:szCs w:val="22"/>
        </w:rPr>
        <w:t xml:space="preserve"> </w:t>
      </w:r>
      <w:r w:rsidR="00AE36A9" w:rsidRPr="00AC194E">
        <w:rPr>
          <w:rFonts w:cs="Arial"/>
          <w:sz w:val="22"/>
          <w:szCs w:val="22"/>
        </w:rPr>
        <w:t xml:space="preserve">the </w:t>
      </w:r>
      <w:r w:rsidR="00BE310B" w:rsidRPr="00AC194E">
        <w:rPr>
          <w:rFonts w:cs="Arial"/>
          <w:sz w:val="22"/>
          <w:szCs w:val="22"/>
        </w:rPr>
        <w:t>202</w:t>
      </w:r>
      <w:r w:rsidR="00BE310B">
        <w:rPr>
          <w:rFonts w:cs="Arial"/>
          <w:sz w:val="22"/>
          <w:szCs w:val="22"/>
        </w:rPr>
        <w:t>6</w:t>
      </w:r>
      <w:r w:rsidR="00BE310B" w:rsidRPr="00AC194E">
        <w:rPr>
          <w:rFonts w:cs="Arial"/>
          <w:sz w:val="22"/>
          <w:szCs w:val="22"/>
        </w:rPr>
        <w:t xml:space="preserve"> </w:t>
      </w:r>
      <w:r w:rsidR="00AE36A9" w:rsidRPr="00AC194E">
        <w:rPr>
          <w:rFonts w:cs="Arial"/>
          <w:sz w:val="22"/>
          <w:szCs w:val="22"/>
        </w:rPr>
        <w:t>Numbering Resource Utilization Forecast (</w:t>
      </w:r>
      <w:r w:rsidR="00BE310B" w:rsidRPr="00AC194E">
        <w:rPr>
          <w:rFonts w:cs="Arial"/>
          <w:sz w:val="22"/>
          <w:szCs w:val="22"/>
        </w:rPr>
        <w:t>202</w:t>
      </w:r>
      <w:r w:rsidR="00BE310B">
        <w:rPr>
          <w:rFonts w:cs="Arial"/>
          <w:sz w:val="22"/>
          <w:szCs w:val="22"/>
        </w:rPr>
        <w:t>6</w:t>
      </w:r>
      <w:r w:rsidR="00BE310B" w:rsidRPr="00AC194E">
        <w:rPr>
          <w:rFonts w:cs="Arial"/>
          <w:sz w:val="22"/>
          <w:szCs w:val="22"/>
        </w:rPr>
        <w:t xml:space="preserve"> </w:t>
      </w:r>
      <w:r w:rsidR="00AE36A9" w:rsidRPr="00AC194E">
        <w:rPr>
          <w:rFonts w:cs="Arial"/>
          <w:sz w:val="22"/>
          <w:szCs w:val="22"/>
        </w:rPr>
        <w:t>NRUF)</w:t>
      </w:r>
      <w:r w:rsidRPr="00AC194E">
        <w:rPr>
          <w:rFonts w:cs="Arial"/>
          <w:sz w:val="22"/>
          <w:szCs w:val="22"/>
        </w:rPr>
        <w:t xml:space="preserve"> Methodology and Assumptions</w:t>
      </w:r>
    </w:p>
    <w:p w14:paraId="6B6AF580" w14:textId="77777777" w:rsidR="00F93808" w:rsidRPr="00AC194E" w:rsidRDefault="00F93808">
      <w:pPr>
        <w:rPr>
          <w:rFonts w:ascii="Arial" w:hAnsi="Arial" w:cs="Arial"/>
          <w:sz w:val="22"/>
          <w:szCs w:val="22"/>
        </w:rPr>
      </w:pPr>
    </w:p>
    <w:p w14:paraId="6B6AF581" w14:textId="30E12E2A" w:rsidR="00F93808" w:rsidRPr="00AC194E" w:rsidRDefault="00F93808">
      <w:pPr>
        <w:rPr>
          <w:rFonts w:ascii="Arial" w:hAnsi="Arial" w:cs="Arial"/>
          <w:sz w:val="22"/>
          <w:szCs w:val="22"/>
        </w:rPr>
      </w:pPr>
      <w:r w:rsidRPr="00AC194E">
        <w:rPr>
          <w:rFonts w:ascii="Arial" w:hAnsi="Arial" w:cs="Arial"/>
          <w:sz w:val="22"/>
          <w:szCs w:val="22"/>
        </w:rPr>
        <w:t xml:space="preserve">On </w:t>
      </w:r>
      <w:r w:rsidR="00BE310B" w:rsidRPr="006E6D7E">
        <w:rPr>
          <w:rFonts w:ascii="Arial" w:hAnsi="Arial" w:cs="Arial"/>
          <w:sz w:val="22"/>
          <w:szCs w:val="22"/>
          <w:highlight w:val="yellow"/>
        </w:rPr>
        <w:t>DD MMMM YYYY</w:t>
      </w:r>
      <w:r w:rsidRPr="00AC194E">
        <w:rPr>
          <w:rFonts w:ascii="Arial" w:hAnsi="Arial" w:cs="Arial"/>
          <w:sz w:val="22"/>
          <w:szCs w:val="22"/>
        </w:rPr>
        <w:t xml:space="preserve">, the Canadian Steering Committee on Numbering (CSCN) discussed and agreed to the direction </w:t>
      </w:r>
      <w:r w:rsidR="00AE36A9" w:rsidRPr="00AC194E">
        <w:rPr>
          <w:rFonts w:ascii="Arial" w:hAnsi="Arial" w:cs="Arial"/>
          <w:sz w:val="22"/>
          <w:szCs w:val="22"/>
        </w:rPr>
        <w:t xml:space="preserve">for </w:t>
      </w:r>
      <w:r w:rsidRPr="00AC194E">
        <w:rPr>
          <w:rFonts w:ascii="Arial" w:hAnsi="Arial" w:cs="Arial"/>
          <w:sz w:val="22"/>
          <w:szCs w:val="22"/>
        </w:rPr>
        <w:t xml:space="preserve">the CNA with respect to the </w:t>
      </w:r>
      <w:r w:rsidR="00BE310B" w:rsidRPr="00AC194E">
        <w:rPr>
          <w:rFonts w:ascii="Arial" w:hAnsi="Arial" w:cs="Arial"/>
          <w:sz w:val="22"/>
          <w:szCs w:val="22"/>
        </w:rPr>
        <w:t>202</w:t>
      </w:r>
      <w:r w:rsidR="00BE310B">
        <w:rPr>
          <w:rFonts w:ascii="Arial" w:hAnsi="Arial" w:cs="Arial"/>
          <w:sz w:val="22"/>
          <w:szCs w:val="22"/>
        </w:rPr>
        <w:t>6</w:t>
      </w:r>
      <w:r w:rsidR="00BE310B" w:rsidRPr="00AC194E">
        <w:rPr>
          <w:rFonts w:ascii="Arial" w:hAnsi="Arial" w:cs="Arial"/>
          <w:sz w:val="22"/>
          <w:szCs w:val="22"/>
        </w:rPr>
        <w:t xml:space="preserve"> </w:t>
      </w:r>
      <w:r w:rsidRPr="00AC194E">
        <w:rPr>
          <w:rFonts w:ascii="Arial" w:hAnsi="Arial" w:cs="Arial"/>
          <w:sz w:val="22"/>
          <w:szCs w:val="22"/>
        </w:rPr>
        <w:t>NRUF Methodology and Assumptions.</w:t>
      </w:r>
    </w:p>
    <w:p w14:paraId="6B6AF582" w14:textId="77777777" w:rsidR="00F93808" w:rsidRPr="00AC194E" w:rsidRDefault="00F93808">
      <w:pPr>
        <w:rPr>
          <w:rFonts w:ascii="Arial" w:hAnsi="Arial" w:cs="Arial"/>
          <w:sz w:val="22"/>
          <w:szCs w:val="22"/>
        </w:rPr>
      </w:pPr>
    </w:p>
    <w:p w14:paraId="6B6AF583" w14:textId="2F9A5FD3" w:rsidR="00F93808" w:rsidRPr="00AA5417" w:rsidRDefault="00F93808">
      <w:pPr>
        <w:rPr>
          <w:rFonts w:ascii="Arial" w:hAnsi="Arial" w:cs="Arial"/>
          <w:sz w:val="22"/>
          <w:szCs w:val="22"/>
        </w:rPr>
      </w:pPr>
      <w:r w:rsidRPr="00AC194E">
        <w:rPr>
          <w:rFonts w:ascii="Arial" w:hAnsi="Arial" w:cs="Arial"/>
          <w:sz w:val="22"/>
          <w:szCs w:val="22"/>
        </w:rPr>
        <w:t>The attached document contains the direction titled "CSCN Direction to CNA re</w:t>
      </w:r>
      <w:r w:rsidR="005E6898" w:rsidRPr="00AC194E">
        <w:rPr>
          <w:rFonts w:ascii="Arial" w:hAnsi="Arial" w:cs="Arial"/>
          <w:sz w:val="22"/>
          <w:szCs w:val="22"/>
        </w:rPr>
        <w:t>:</w:t>
      </w:r>
      <w:r w:rsidR="00457625" w:rsidRPr="00AC194E">
        <w:rPr>
          <w:rFonts w:ascii="Arial" w:hAnsi="Arial" w:cs="Arial"/>
          <w:sz w:val="22"/>
          <w:szCs w:val="22"/>
        </w:rPr>
        <w:t xml:space="preserve"> the</w:t>
      </w:r>
      <w:r w:rsidRPr="00AC194E">
        <w:rPr>
          <w:rFonts w:ascii="Arial" w:hAnsi="Arial" w:cs="Arial"/>
          <w:sz w:val="22"/>
          <w:szCs w:val="22"/>
        </w:rPr>
        <w:t xml:space="preserve"> </w:t>
      </w:r>
      <w:r w:rsidR="00BE310B" w:rsidRPr="00AC194E">
        <w:rPr>
          <w:rFonts w:ascii="Arial" w:hAnsi="Arial" w:cs="Arial"/>
          <w:sz w:val="22"/>
          <w:szCs w:val="22"/>
        </w:rPr>
        <w:t>202</w:t>
      </w:r>
      <w:r w:rsidR="00BE310B">
        <w:rPr>
          <w:rFonts w:ascii="Arial" w:hAnsi="Arial" w:cs="Arial"/>
          <w:sz w:val="22"/>
          <w:szCs w:val="22"/>
        </w:rPr>
        <w:t>6</w:t>
      </w:r>
      <w:r w:rsidR="00BE310B" w:rsidRPr="00AC194E">
        <w:rPr>
          <w:rFonts w:ascii="Arial" w:hAnsi="Arial" w:cs="Arial"/>
          <w:sz w:val="22"/>
          <w:szCs w:val="22"/>
        </w:rPr>
        <w:t xml:space="preserve"> </w:t>
      </w:r>
      <w:r w:rsidRPr="00AC194E">
        <w:rPr>
          <w:rFonts w:ascii="Arial" w:hAnsi="Arial" w:cs="Arial"/>
          <w:sz w:val="22"/>
          <w:szCs w:val="22"/>
        </w:rPr>
        <w:t>NRUF Methodology and Assumptions</w:t>
      </w:r>
      <w:r w:rsidR="00457625" w:rsidRPr="00AC194E">
        <w:rPr>
          <w:rFonts w:ascii="Arial" w:hAnsi="Arial" w:cs="Arial"/>
          <w:sz w:val="22"/>
          <w:szCs w:val="22"/>
        </w:rPr>
        <w:t>,</w:t>
      </w:r>
      <w:r w:rsidR="00AE36A9" w:rsidRPr="00AC194E">
        <w:rPr>
          <w:rFonts w:ascii="Arial" w:hAnsi="Arial" w:cs="Arial"/>
          <w:sz w:val="22"/>
          <w:szCs w:val="22"/>
        </w:rPr>
        <w:t xml:space="preserve"> </w:t>
      </w:r>
      <w:r w:rsidR="00BE310B" w:rsidRPr="006E6D7E">
        <w:rPr>
          <w:rFonts w:ascii="Arial" w:hAnsi="Arial" w:cs="Arial"/>
          <w:sz w:val="22"/>
          <w:szCs w:val="22"/>
          <w:highlight w:val="yellow"/>
        </w:rPr>
        <w:t>DD MMMM YYYY</w:t>
      </w:r>
      <w:r w:rsidRPr="00AC194E">
        <w:rPr>
          <w:rFonts w:ascii="Arial" w:hAnsi="Arial" w:cs="Arial"/>
          <w:sz w:val="22"/>
          <w:szCs w:val="22"/>
        </w:rPr>
        <w:t>".</w:t>
      </w:r>
    </w:p>
    <w:p w14:paraId="6B6AF584" w14:textId="77777777" w:rsidR="00F93808" w:rsidRPr="00AA5417" w:rsidRDefault="00F93808">
      <w:pPr>
        <w:rPr>
          <w:rFonts w:ascii="Arial" w:hAnsi="Arial" w:cs="Arial"/>
          <w:sz w:val="22"/>
          <w:szCs w:val="22"/>
        </w:rPr>
      </w:pPr>
    </w:p>
    <w:p w14:paraId="6B6AF585" w14:textId="77777777" w:rsidR="00F93808" w:rsidRPr="00AA5417" w:rsidRDefault="00F93808">
      <w:pPr>
        <w:pStyle w:val="Style1"/>
        <w:rPr>
          <w:rFonts w:cs="Arial"/>
          <w:szCs w:val="22"/>
        </w:rPr>
      </w:pPr>
      <w:r w:rsidRPr="00AA5417">
        <w:rPr>
          <w:rFonts w:cs="Arial"/>
          <w:szCs w:val="22"/>
        </w:rPr>
        <w:t>Sincerely,</w:t>
      </w:r>
    </w:p>
    <w:p w14:paraId="6B6AF586" w14:textId="77777777" w:rsidR="00F93808" w:rsidRPr="00AA5417" w:rsidRDefault="00F93808">
      <w:pPr>
        <w:pStyle w:val="Style1"/>
        <w:rPr>
          <w:rFonts w:cs="Arial"/>
          <w:szCs w:val="22"/>
        </w:rPr>
      </w:pPr>
    </w:p>
    <w:p w14:paraId="6B6AF587" w14:textId="77777777" w:rsidR="00F93808" w:rsidRPr="00AA5417" w:rsidRDefault="00F93808">
      <w:pPr>
        <w:pStyle w:val="Heading1"/>
        <w:rPr>
          <w:rFonts w:cs="Arial"/>
          <w:i/>
          <w:sz w:val="22"/>
          <w:szCs w:val="22"/>
        </w:rPr>
      </w:pPr>
      <w:r w:rsidRPr="00AA5417">
        <w:rPr>
          <w:rFonts w:cs="Arial"/>
          <w:i/>
          <w:sz w:val="22"/>
          <w:szCs w:val="22"/>
        </w:rPr>
        <w:t>Original signed by</w:t>
      </w:r>
    </w:p>
    <w:p w14:paraId="6B6AF588" w14:textId="77777777" w:rsidR="00F93808" w:rsidRPr="00AA5417" w:rsidRDefault="00F93808">
      <w:pPr>
        <w:pStyle w:val="Style1"/>
        <w:rPr>
          <w:rFonts w:cs="Arial"/>
          <w:szCs w:val="22"/>
        </w:rPr>
      </w:pPr>
    </w:p>
    <w:p w14:paraId="6B6AF589" w14:textId="77777777" w:rsidR="00F93808" w:rsidRPr="00AA5417" w:rsidRDefault="00F93808">
      <w:pPr>
        <w:pStyle w:val="Style1"/>
        <w:rPr>
          <w:rFonts w:cs="Arial"/>
          <w:szCs w:val="22"/>
        </w:rPr>
      </w:pPr>
    </w:p>
    <w:p w14:paraId="6B6AF58A" w14:textId="6DB92023" w:rsidR="00F93808" w:rsidRPr="00AA5417" w:rsidRDefault="00D01790">
      <w:pPr>
        <w:pStyle w:val="Style1"/>
        <w:rPr>
          <w:rFonts w:cs="Arial"/>
          <w:szCs w:val="22"/>
        </w:rPr>
      </w:pPr>
      <w:r>
        <w:rPr>
          <w:rFonts w:cs="Arial"/>
          <w:szCs w:val="22"/>
        </w:rPr>
        <w:t>Kelly T. Walsh</w:t>
      </w:r>
    </w:p>
    <w:p w14:paraId="6B6AF58B" w14:textId="77777777" w:rsidR="00F93808" w:rsidRPr="00AA5417" w:rsidRDefault="00F93808">
      <w:pPr>
        <w:pStyle w:val="Style1"/>
        <w:rPr>
          <w:rFonts w:cs="Arial"/>
          <w:szCs w:val="22"/>
        </w:rPr>
      </w:pPr>
      <w:smartTag w:uri="urn:schemas-microsoft-com:office:smarttags" w:element="PersonName">
        <w:r w:rsidRPr="00AA5417">
          <w:rPr>
            <w:rFonts w:cs="Arial"/>
            <w:szCs w:val="22"/>
          </w:rPr>
          <w:t>CSCN</w:t>
        </w:r>
      </w:smartTag>
      <w:r w:rsidRPr="00AA5417">
        <w:rPr>
          <w:rFonts w:cs="Arial"/>
          <w:szCs w:val="22"/>
        </w:rPr>
        <w:t xml:space="preserve"> Chair</w:t>
      </w:r>
    </w:p>
    <w:p w14:paraId="6B6AF58C" w14:textId="77777777" w:rsidR="00F93808" w:rsidRPr="00AA5417" w:rsidRDefault="00F93808">
      <w:pPr>
        <w:pStyle w:val="Style1"/>
        <w:rPr>
          <w:rFonts w:cs="Arial"/>
          <w:szCs w:val="22"/>
        </w:rPr>
      </w:pPr>
    </w:p>
    <w:p w14:paraId="6B6AF58D" w14:textId="63BDD26F" w:rsidR="005C67BF" w:rsidRDefault="00F93808">
      <w:pPr>
        <w:pStyle w:val="Style1"/>
        <w:rPr>
          <w:rFonts w:cs="Arial"/>
          <w:szCs w:val="22"/>
        </w:rPr>
      </w:pPr>
      <w:r w:rsidRPr="00AA5417">
        <w:rPr>
          <w:rFonts w:cs="Arial"/>
          <w:szCs w:val="22"/>
        </w:rPr>
        <w:t>c.c.:</w:t>
      </w:r>
      <w:r w:rsidRPr="00AA5417">
        <w:rPr>
          <w:rFonts w:cs="Arial"/>
          <w:szCs w:val="22"/>
        </w:rPr>
        <w:tab/>
      </w:r>
      <w:r w:rsidR="007606EE" w:rsidRPr="007606EE">
        <w:rPr>
          <w:rFonts w:cs="Arial"/>
          <w:szCs w:val="22"/>
        </w:rPr>
        <w:t>Étienne Robelin</w:t>
      </w:r>
      <w:r w:rsidR="005C67BF">
        <w:rPr>
          <w:rFonts w:cs="Arial"/>
          <w:szCs w:val="22"/>
        </w:rPr>
        <w:t xml:space="preserve"> – CRTC </w:t>
      </w:r>
      <w:r w:rsidR="00FB553C">
        <w:rPr>
          <w:rFonts w:cs="Arial"/>
          <w:szCs w:val="22"/>
        </w:rPr>
        <w:t>staff</w:t>
      </w:r>
    </w:p>
    <w:p w14:paraId="4F6EE29A" w14:textId="7A96908A" w:rsidR="007606EE" w:rsidRDefault="007606EE">
      <w:pPr>
        <w:pStyle w:val="Style1"/>
        <w:rPr>
          <w:rFonts w:cs="Arial"/>
          <w:szCs w:val="22"/>
        </w:rPr>
      </w:pPr>
      <w:r>
        <w:rPr>
          <w:rFonts w:cs="Arial"/>
          <w:szCs w:val="22"/>
        </w:rPr>
        <w:tab/>
        <w:t>Alexander Pittman – CRTC staff</w:t>
      </w:r>
    </w:p>
    <w:p w14:paraId="6B6AF58E" w14:textId="26DFAA4D" w:rsidR="00F93808" w:rsidDel="0032525B" w:rsidRDefault="005C67BF">
      <w:pPr>
        <w:pStyle w:val="Style1"/>
        <w:rPr>
          <w:del w:id="0" w:author="Fiona Clegg" w:date="2025-08-27T09:50:00Z" w16du:dateUtc="2025-08-27T13:50:00Z"/>
          <w:rFonts w:cs="Arial"/>
          <w:szCs w:val="22"/>
        </w:rPr>
      </w:pPr>
      <w:del w:id="1" w:author="Fiona Clegg" w:date="2025-08-27T09:50:00Z" w16du:dateUtc="2025-08-27T13:50:00Z">
        <w:r w:rsidDel="0032525B">
          <w:rPr>
            <w:rFonts w:cs="Arial"/>
            <w:szCs w:val="22"/>
          </w:rPr>
          <w:tab/>
        </w:r>
        <w:r w:rsidR="00FB553C" w:rsidDel="0032525B">
          <w:rPr>
            <w:rFonts w:cs="Arial"/>
            <w:szCs w:val="22"/>
          </w:rPr>
          <w:delText>Michel Murray – CRTC staff</w:delText>
        </w:r>
      </w:del>
      <w:ins w:id="2" w:author="Fiona Clegg" w:date="2025-08-27T09:52:00Z">
        <w:r w:rsidR="005A1B50" w:rsidRPr="005A1B50">
          <w:rPr>
            <w:rFonts w:cs="Arial"/>
            <w:szCs w:val="22"/>
          </w:rPr>
          <w:fldChar w:fldCharType="begin"/>
        </w:r>
        <w:r w:rsidR="005A1B50" w:rsidRPr="005A1B50">
          <w:rPr>
            <w:rFonts w:cs="Arial"/>
            <w:szCs w:val="22"/>
          </w:rPr>
          <w:instrText>HYPERLINK "mailto:suneil.kanjeekal@crtc.gc.ca"</w:instrText>
        </w:r>
        <w:r w:rsidR="005A1B50" w:rsidRPr="005A1B50">
          <w:rPr>
            <w:rFonts w:cs="Arial"/>
            <w:szCs w:val="22"/>
          </w:rPr>
        </w:r>
        <w:r w:rsidR="005A1B50" w:rsidRPr="005A1B50">
          <w:rPr>
            <w:rFonts w:cs="Arial"/>
            <w:szCs w:val="22"/>
          </w:rPr>
          <w:fldChar w:fldCharType="separate"/>
        </w:r>
        <w:r w:rsidR="005A1B50" w:rsidRPr="005A1B50">
          <w:rPr>
            <w:rStyle w:val="Hyperlink"/>
            <w:rFonts w:cs="Arial"/>
            <w:szCs w:val="22"/>
          </w:rPr>
          <w:t>Suneil Kanjeekal</w:t>
        </w:r>
      </w:ins>
      <w:ins w:id="3" w:author="Fiona Clegg" w:date="2025-08-27T09:52:00Z" w16du:dateUtc="2025-08-27T13:52:00Z">
        <w:r w:rsidR="005A1B50" w:rsidRPr="005A1B50">
          <w:rPr>
            <w:rFonts w:cs="Arial"/>
            <w:szCs w:val="22"/>
          </w:rPr>
          <w:fldChar w:fldCharType="end"/>
        </w:r>
        <w:r w:rsidR="00D64225">
          <w:rPr>
            <w:rFonts w:cs="Arial"/>
            <w:szCs w:val="22"/>
          </w:rPr>
          <w:t xml:space="preserve"> – CRTC staff</w:t>
        </w:r>
      </w:ins>
    </w:p>
    <w:p w14:paraId="6B6AF58F" w14:textId="77777777" w:rsidR="001D7B5B" w:rsidRPr="00AA5417" w:rsidRDefault="001D7B5B">
      <w:pPr>
        <w:rPr>
          <w:rFonts w:ascii="Arial" w:hAnsi="Arial" w:cs="Arial"/>
          <w:sz w:val="22"/>
          <w:szCs w:val="22"/>
        </w:rPr>
      </w:pPr>
    </w:p>
    <w:p w14:paraId="6B6AF590" w14:textId="77777777" w:rsidR="00F93808" w:rsidRPr="00AA5417" w:rsidRDefault="001D7B5B">
      <w:pPr>
        <w:rPr>
          <w:rFonts w:ascii="Arial" w:hAnsi="Arial" w:cs="Arial"/>
          <w:sz w:val="22"/>
          <w:szCs w:val="22"/>
        </w:rPr>
      </w:pPr>
      <w:r w:rsidRPr="00AA5417">
        <w:rPr>
          <w:rFonts w:ascii="Arial" w:hAnsi="Arial" w:cs="Arial"/>
          <w:sz w:val="22"/>
          <w:szCs w:val="22"/>
        </w:rPr>
        <w:t>Attachment</w:t>
      </w:r>
    </w:p>
    <w:p w14:paraId="6B6AF591" w14:textId="77777777" w:rsidR="001D7B5B" w:rsidRDefault="001D7B5B">
      <w:pPr>
        <w:rPr>
          <w:rFonts w:ascii="Arial" w:hAnsi="Arial" w:cs="Arial"/>
          <w:sz w:val="22"/>
          <w:szCs w:val="22"/>
        </w:rPr>
      </w:pPr>
    </w:p>
    <w:p w14:paraId="6B6AF592" w14:textId="77777777" w:rsidR="00297931" w:rsidRDefault="00297931">
      <w:pPr>
        <w:rPr>
          <w:rFonts w:ascii="Arial" w:hAnsi="Arial" w:cs="Arial"/>
          <w:sz w:val="22"/>
          <w:szCs w:val="22"/>
        </w:rPr>
      </w:pPr>
    </w:p>
    <w:p w14:paraId="6B6AF593" w14:textId="77777777" w:rsidR="00297931" w:rsidRDefault="00297931">
      <w:pPr>
        <w:rPr>
          <w:rFonts w:ascii="Arial" w:hAnsi="Arial" w:cs="Arial"/>
          <w:sz w:val="22"/>
          <w:szCs w:val="22"/>
        </w:rPr>
      </w:pPr>
    </w:p>
    <w:p w14:paraId="6B6AF594" w14:textId="77777777" w:rsidR="00297931" w:rsidRDefault="00297931">
      <w:pPr>
        <w:rPr>
          <w:rFonts w:ascii="Arial" w:hAnsi="Arial" w:cs="Arial"/>
          <w:sz w:val="22"/>
          <w:szCs w:val="22"/>
        </w:rPr>
        <w:sectPr w:rsidR="00297931">
          <w:headerReference w:type="first" r:id="rId11"/>
          <w:pgSz w:w="12240" w:h="15840"/>
          <w:pgMar w:top="1440" w:right="1800" w:bottom="1440" w:left="1800" w:header="720" w:footer="720" w:gutter="0"/>
          <w:cols w:space="720"/>
          <w:titlePg/>
          <w:docGrid w:linePitch="360"/>
        </w:sectPr>
      </w:pPr>
    </w:p>
    <w:p w14:paraId="6B6AF595" w14:textId="4C3E3027" w:rsidR="00F93808" w:rsidRDefault="00F93808">
      <w:pPr>
        <w:pStyle w:val="BodyText"/>
        <w:jc w:val="center"/>
        <w:rPr>
          <w:b/>
        </w:rPr>
      </w:pPr>
      <w:r>
        <w:rPr>
          <w:b/>
        </w:rPr>
        <w:lastRenderedPageBreak/>
        <w:t>CSCN Direction to CNA re</w:t>
      </w:r>
      <w:r w:rsidR="005E6898">
        <w:rPr>
          <w:b/>
        </w:rPr>
        <w:t>:</w:t>
      </w:r>
      <w:r w:rsidR="00457625">
        <w:rPr>
          <w:b/>
        </w:rPr>
        <w:t xml:space="preserve"> the</w:t>
      </w:r>
      <w:r>
        <w:rPr>
          <w:b/>
        </w:rPr>
        <w:t xml:space="preserve"> </w:t>
      </w:r>
      <w:r w:rsidR="00BE310B">
        <w:rPr>
          <w:b/>
        </w:rPr>
        <w:t xml:space="preserve">2026 </w:t>
      </w:r>
      <w:r>
        <w:rPr>
          <w:b/>
        </w:rPr>
        <w:t>NRUF Methodology and Assumptions</w:t>
      </w:r>
    </w:p>
    <w:p w14:paraId="6B6AF596" w14:textId="4FAF5F91" w:rsidR="00F93808" w:rsidRDefault="00BE310B">
      <w:pPr>
        <w:pStyle w:val="BodyText"/>
        <w:jc w:val="center"/>
        <w:rPr>
          <w:b/>
        </w:rPr>
      </w:pPr>
      <w:r w:rsidRPr="006E6D7E">
        <w:rPr>
          <w:b/>
          <w:highlight w:val="yellow"/>
        </w:rPr>
        <w:t>DD MMMM YYYY</w:t>
      </w:r>
    </w:p>
    <w:p w14:paraId="6B6AF597" w14:textId="77777777" w:rsidR="00F93808" w:rsidRDefault="00F93808">
      <w:pPr>
        <w:pStyle w:val="BodyText"/>
      </w:pPr>
    </w:p>
    <w:p w14:paraId="6B6AF598" w14:textId="15F22574" w:rsidR="00F93808" w:rsidRDefault="00F93808">
      <w:pPr>
        <w:pStyle w:val="BodyText"/>
      </w:pPr>
      <w:r>
        <w:t xml:space="preserve">The CSCN submits the following methodology and assumptions to the CNA for the </w:t>
      </w:r>
      <w:r w:rsidR="00BE310B">
        <w:t>2026 </w:t>
      </w:r>
      <w:r w:rsidR="007730DC">
        <w:t>Numbering Resource Utilization Forecast (</w:t>
      </w:r>
      <w:r>
        <w:t>NRUF</w:t>
      </w:r>
      <w:r w:rsidR="007730DC">
        <w:t>)</w:t>
      </w:r>
      <w:r>
        <w:t>.</w:t>
      </w:r>
    </w:p>
    <w:p w14:paraId="6B6AF599" w14:textId="77777777" w:rsidR="00F93808" w:rsidRDefault="00F93808">
      <w:pPr>
        <w:rPr>
          <w:rFonts w:ascii="Arial" w:hAnsi="Arial"/>
          <w:sz w:val="22"/>
        </w:rPr>
      </w:pPr>
    </w:p>
    <w:p w14:paraId="6B6AF59A" w14:textId="05939C93" w:rsidR="00F93808" w:rsidRDefault="00F93808">
      <w:pPr>
        <w:numPr>
          <w:ilvl w:val="0"/>
          <w:numId w:val="5"/>
        </w:numPr>
        <w:rPr>
          <w:rFonts w:ascii="Arial" w:hAnsi="Arial"/>
          <w:sz w:val="22"/>
        </w:rPr>
      </w:pPr>
      <w:r>
        <w:rPr>
          <w:rFonts w:ascii="Arial" w:hAnsi="Arial"/>
          <w:sz w:val="22"/>
        </w:rPr>
        <w:t xml:space="preserve">If there is a discrepancy between the CNA records and those submitted by the CO Code Holder with respect to the quantities of actual CO Codes assigned and reserved as of </w:t>
      </w:r>
      <w:r w:rsidR="007741B8">
        <w:rPr>
          <w:rFonts w:ascii="Arial" w:hAnsi="Arial"/>
          <w:sz w:val="22"/>
        </w:rPr>
        <w:t>1 </w:t>
      </w:r>
      <w:r w:rsidR="00D5528F">
        <w:rPr>
          <w:rFonts w:ascii="Arial" w:hAnsi="Arial"/>
          <w:sz w:val="22"/>
        </w:rPr>
        <w:t>January </w:t>
      </w:r>
      <w:r w:rsidR="00BE310B">
        <w:rPr>
          <w:rFonts w:ascii="Arial" w:hAnsi="Arial"/>
          <w:sz w:val="22"/>
        </w:rPr>
        <w:t>2026</w:t>
      </w:r>
      <w:r>
        <w:rPr>
          <w:rFonts w:ascii="Arial" w:hAnsi="Arial"/>
          <w:sz w:val="22"/>
        </w:rPr>
        <w:t>, the CNA will attempt to rectify the discrepancy. However, if the discrepancy cannot be resolved, the quantity of CO Codes appearing in the CNA’s records will be used. The CO Code Holder and the CNA should attempt to resolve the discrepancy before the next NRUF is conducted.</w:t>
      </w:r>
    </w:p>
    <w:p w14:paraId="6B6AF59B" w14:textId="77777777" w:rsidR="00F93808" w:rsidRDefault="00F93808">
      <w:pPr>
        <w:rPr>
          <w:rFonts w:ascii="Arial" w:hAnsi="Arial"/>
          <w:sz w:val="22"/>
        </w:rPr>
      </w:pPr>
    </w:p>
    <w:p w14:paraId="6B6AF59C" w14:textId="77777777" w:rsidR="00F93808" w:rsidRDefault="00F93808">
      <w:pPr>
        <w:ind w:left="720"/>
        <w:rPr>
          <w:rFonts w:ascii="Arial" w:hAnsi="Arial"/>
          <w:sz w:val="22"/>
        </w:rPr>
      </w:pPr>
      <w:r>
        <w:rPr>
          <w:rFonts w:ascii="Arial" w:hAnsi="Arial"/>
          <w:sz w:val="22"/>
        </w:rPr>
        <w:t>This problem has generally occurred when a CO Code:</w:t>
      </w:r>
    </w:p>
    <w:p w14:paraId="6B6AF59D" w14:textId="77777777" w:rsidR="00F93808" w:rsidRDefault="00F93808">
      <w:pPr>
        <w:rPr>
          <w:rFonts w:ascii="Arial" w:hAnsi="Arial"/>
          <w:sz w:val="22"/>
        </w:rPr>
      </w:pPr>
    </w:p>
    <w:p w14:paraId="6B6AF59E" w14:textId="77777777" w:rsidR="00F93808" w:rsidRDefault="00F93808">
      <w:pPr>
        <w:numPr>
          <w:ilvl w:val="0"/>
          <w:numId w:val="6"/>
        </w:numPr>
        <w:tabs>
          <w:tab w:val="num" w:pos="1440"/>
        </w:tabs>
        <w:rPr>
          <w:rFonts w:ascii="Arial" w:hAnsi="Arial"/>
          <w:sz w:val="22"/>
        </w:rPr>
      </w:pPr>
      <w:r>
        <w:rPr>
          <w:rFonts w:ascii="Arial" w:hAnsi="Arial"/>
          <w:sz w:val="22"/>
        </w:rPr>
        <w:t xml:space="preserve">is still “being recovered” (i.e., a Part 3 </w:t>
      </w:r>
      <w:r w:rsidR="008A5C2D">
        <w:rPr>
          <w:rFonts w:ascii="Arial" w:hAnsi="Arial"/>
          <w:sz w:val="22"/>
        </w:rPr>
        <w:t xml:space="preserve">Form </w:t>
      </w:r>
      <w:r>
        <w:rPr>
          <w:rFonts w:ascii="Arial" w:hAnsi="Arial"/>
          <w:sz w:val="22"/>
        </w:rPr>
        <w:t xml:space="preserve">has not been issued but the CO Code Holder believes the </w:t>
      </w:r>
      <w:r w:rsidR="008A5C2D">
        <w:rPr>
          <w:rFonts w:ascii="Arial" w:hAnsi="Arial"/>
          <w:sz w:val="22"/>
        </w:rPr>
        <w:t>CNA has recovered the CO Code</w:t>
      </w:r>
      <w:r>
        <w:rPr>
          <w:rFonts w:ascii="Arial" w:hAnsi="Arial"/>
          <w:sz w:val="22"/>
        </w:rPr>
        <w:t>);</w:t>
      </w:r>
    </w:p>
    <w:p w14:paraId="6B6AF59F" w14:textId="1DB00C02" w:rsidR="00F93808" w:rsidRDefault="00F93808">
      <w:pPr>
        <w:numPr>
          <w:ilvl w:val="0"/>
          <w:numId w:val="6"/>
        </w:numPr>
        <w:tabs>
          <w:tab w:val="num" w:pos="1440"/>
        </w:tabs>
        <w:rPr>
          <w:rFonts w:ascii="Arial" w:hAnsi="Arial"/>
          <w:sz w:val="22"/>
        </w:rPr>
      </w:pPr>
      <w:r>
        <w:rPr>
          <w:rFonts w:ascii="Arial" w:hAnsi="Arial"/>
          <w:sz w:val="22"/>
        </w:rPr>
        <w:t xml:space="preserve">is a </w:t>
      </w:r>
      <w:r w:rsidR="00FB4761">
        <w:rPr>
          <w:rFonts w:ascii="Arial" w:hAnsi="Arial"/>
          <w:sz w:val="22"/>
        </w:rPr>
        <w:t>test code</w:t>
      </w:r>
      <w:r>
        <w:rPr>
          <w:rFonts w:ascii="Arial" w:hAnsi="Arial"/>
          <w:sz w:val="22"/>
        </w:rPr>
        <w:t xml:space="preserve"> (i.e., legacy, NPA Relief, industry plant test codes and Appendix D temporary plant test codes); or</w:t>
      </w:r>
    </w:p>
    <w:p w14:paraId="6B6AF5A0" w14:textId="77777777" w:rsidR="00F93808" w:rsidRDefault="00F93808">
      <w:pPr>
        <w:numPr>
          <w:ilvl w:val="0"/>
          <w:numId w:val="6"/>
        </w:numPr>
        <w:tabs>
          <w:tab w:val="num" w:pos="1440"/>
        </w:tabs>
        <w:rPr>
          <w:rFonts w:ascii="Arial" w:hAnsi="Arial"/>
          <w:sz w:val="22"/>
        </w:rPr>
      </w:pPr>
      <w:r>
        <w:rPr>
          <w:rFonts w:ascii="Arial" w:hAnsi="Arial"/>
          <w:sz w:val="22"/>
        </w:rPr>
        <w:t xml:space="preserve">has been assigned and a Part 4 </w:t>
      </w:r>
      <w:r w:rsidR="008A5C2D">
        <w:rPr>
          <w:rFonts w:ascii="Arial" w:hAnsi="Arial"/>
          <w:sz w:val="22"/>
        </w:rPr>
        <w:t xml:space="preserve">Form </w:t>
      </w:r>
      <w:r>
        <w:rPr>
          <w:rFonts w:ascii="Arial" w:hAnsi="Arial"/>
          <w:sz w:val="22"/>
        </w:rPr>
        <w:t xml:space="preserve">has not been received. In the past some CO Code </w:t>
      </w:r>
      <w:r w:rsidR="001D7B5B">
        <w:rPr>
          <w:rFonts w:ascii="Arial" w:hAnsi="Arial"/>
          <w:sz w:val="22"/>
        </w:rPr>
        <w:t>H</w:t>
      </w:r>
      <w:r>
        <w:rPr>
          <w:rFonts w:ascii="Arial" w:hAnsi="Arial"/>
          <w:sz w:val="22"/>
        </w:rPr>
        <w:t>older</w:t>
      </w:r>
      <w:r w:rsidR="001D7B5B">
        <w:rPr>
          <w:rFonts w:ascii="Arial" w:hAnsi="Arial"/>
          <w:sz w:val="22"/>
        </w:rPr>
        <w:t>s</w:t>
      </w:r>
      <w:r>
        <w:rPr>
          <w:rFonts w:ascii="Arial" w:hAnsi="Arial"/>
          <w:sz w:val="22"/>
        </w:rPr>
        <w:t xml:space="preserve"> have not counted assigned codes.</w:t>
      </w:r>
    </w:p>
    <w:p w14:paraId="6B6AF5A1" w14:textId="77777777" w:rsidR="00F93808" w:rsidRPr="00893880" w:rsidRDefault="00F93808" w:rsidP="00893880">
      <w:pPr>
        <w:rPr>
          <w:rFonts w:ascii="Arial" w:hAnsi="Arial"/>
          <w:sz w:val="22"/>
        </w:rPr>
      </w:pPr>
    </w:p>
    <w:p w14:paraId="6B6AF5A2" w14:textId="0AEA672E" w:rsidR="00F32F9A" w:rsidRDefault="00146531" w:rsidP="00F32F9A">
      <w:pPr>
        <w:numPr>
          <w:ilvl w:val="0"/>
          <w:numId w:val="5"/>
        </w:numPr>
        <w:rPr>
          <w:rFonts w:ascii="Arial" w:hAnsi="Arial"/>
          <w:sz w:val="22"/>
          <w:szCs w:val="22"/>
        </w:rPr>
      </w:pPr>
      <w:r>
        <w:rPr>
          <w:rFonts w:ascii="Arial" w:hAnsi="Arial"/>
          <w:sz w:val="22"/>
          <w:szCs w:val="22"/>
        </w:rPr>
        <w:t xml:space="preserve">CRTC staff </w:t>
      </w:r>
      <w:r w:rsidR="00982391">
        <w:rPr>
          <w:rFonts w:ascii="Arial" w:hAnsi="Arial"/>
          <w:sz w:val="22"/>
          <w:szCs w:val="22"/>
        </w:rPr>
        <w:t>instructed</w:t>
      </w:r>
      <w:r>
        <w:rPr>
          <w:rFonts w:ascii="Arial" w:hAnsi="Arial"/>
          <w:sz w:val="22"/>
          <w:szCs w:val="22"/>
        </w:rPr>
        <w:t xml:space="preserve"> the </w:t>
      </w:r>
      <w:r w:rsidR="00A97E19">
        <w:rPr>
          <w:rFonts w:ascii="Arial" w:hAnsi="Arial"/>
          <w:sz w:val="22"/>
          <w:szCs w:val="22"/>
        </w:rPr>
        <w:t>CNA</w:t>
      </w:r>
      <w:r>
        <w:rPr>
          <w:rFonts w:ascii="Arial" w:hAnsi="Arial"/>
          <w:sz w:val="22"/>
          <w:szCs w:val="22"/>
        </w:rPr>
        <w:t xml:space="preserve"> </w:t>
      </w:r>
      <w:r w:rsidR="00982391">
        <w:rPr>
          <w:rFonts w:ascii="Arial" w:hAnsi="Arial"/>
          <w:sz w:val="22"/>
          <w:szCs w:val="22"/>
        </w:rPr>
        <w:t xml:space="preserve">to </w:t>
      </w:r>
      <w:r>
        <w:rPr>
          <w:rFonts w:ascii="Arial" w:hAnsi="Arial"/>
          <w:sz w:val="22"/>
          <w:szCs w:val="22"/>
        </w:rPr>
        <w:t xml:space="preserve">reserve a </w:t>
      </w:r>
      <w:r w:rsidR="00A97E19">
        <w:rPr>
          <w:rFonts w:ascii="Arial" w:hAnsi="Arial"/>
          <w:sz w:val="22"/>
          <w:szCs w:val="22"/>
        </w:rPr>
        <w:t>number</w:t>
      </w:r>
      <w:r>
        <w:rPr>
          <w:rFonts w:ascii="Arial" w:hAnsi="Arial"/>
          <w:sz w:val="22"/>
          <w:szCs w:val="22"/>
        </w:rPr>
        <w:t xml:space="preserve"> of CO Codes to be used for new unknown entrants, new tec</w:t>
      </w:r>
      <w:r w:rsidR="00FD59ED">
        <w:rPr>
          <w:rFonts w:ascii="Arial" w:hAnsi="Arial"/>
          <w:sz w:val="22"/>
          <w:szCs w:val="22"/>
        </w:rPr>
        <w:t>hnologies and other unforecast</w:t>
      </w:r>
      <w:r>
        <w:rPr>
          <w:rFonts w:ascii="Arial" w:hAnsi="Arial"/>
          <w:sz w:val="22"/>
          <w:szCs w:val="22"/>
        </w:rPr>
        <w:t xml:space="preserve"> demand.</w:t>
      </w:r>
      <w:r w:rsidDel="00681072">
        <w:rPr>
          <w:rFonts w:ascii="Arial" w:hAnsi="Arial"/>
          <w:sz w:val="22"/>
          <w:szCs w:val="22"/>
        </w:rPr>
        <w:t xml:space="preserve"> </w:t>
      </w:r>
      <w:r>
        <w:rPr>
          <w:rFonts w:ascii="Arial" w:hAnsi="Arial"/>
          <w:sz w:val="22"/>
          <w:szCs w:val="22"/>
        </w:rPr>
        <w:t xml:space="preserve">The CSCN recommends that the quantities identified </w:t>
      </w:r>
      <w:r w:rsidR="00982391">
        <w:rPr>
          <w:rFonts w:ascii="Arial" w:hAnsi="Arial"/>
          <w:sz w:val="22"/>
          <w:szCs w:val="22"/>
        </w:rPr>
        <w:t>by CRTC staff</w:t>
      </w:r>
      <w:r>
        <w:rPr>
          <w:rFonts w:ascii="Arial" w:hAnsi="Arial"/>
          <w:sz w:val="22"/>
          <w:szCs w:val="22"/>
        </w:rPr>
        <w:t xml:space="preserve"> </w:t>
      </w:r>
      <w:r w:rsidR="00A97E19">
        <w:rPr>
          <w:rFonts w:ascii="Arial" w:hAnsi="Arial"/>
          <w:sz w:val="22"/>
          <w:szCs w:val="22"/>
        </w:rPr>
        <w:t>should be c</w:t>
      </w:r>
      <w:r w:rsidR="007C597D">
        <w:rPr>
          <w:rFonts w:ascii="Arial" w:hAnsi="Arial"/>
          <w:sz w:val="22"/>
          <w:szCs w:val="22"/>
        </w:rPr>
        <w:t xml:space="preserve">arried forward to the </w:t>
      </w:r>
      <w:r w:rsidR="00BE310B">
        <w:rPr>
          <w:rFonts w:ascii="Arial" w:hAnsi="Arial"/>
          <w:sz w:val="22"/>
          <w:szCs w:val="22"/>
        </w:rPr>
        <w:t>2026 </w:t>
      </w:r>
      <w:r w:rsidR="007C597D">
        <w:rPr>
          <w:rFonts w:ascii="Arial" w:hAnsi="Arial"/>
          <w:sz w:val="22"/>
          <w:szCs w:val="22"/>
        </w:rPr>
        <w:t>NRUF</w:t>
      </w:r>
      <w:r w:rsidR="00A97E19">
        <w:rPr>
          <w:rFonts w:ascii="Arial" w:hAnsi="Arial"/>
          <w:sz w:val="22"/>
          <w:szCs w:val="22"/>
        </w:rPr>
        <w:t>, except in NPAs where pools of CO Codes have been established for initial CO Code assignments, in which cas</w:t>
      </w:r>
      <w:r w:rsidR="00FD59ED">
        <w:rPr>
          <w:rFonts w:ascii="Arial" w:hAnsi="Arial"/>
          <w:sz w:val="22"/>
          <w:szCs w:val="22"/>
        </w:rPr>
        <w:t>e the allowance for unforecast</w:t>
      </w:r>
      <w:r w:rsidR="00A97E19">
        <w:rPr>
          <w:rFonts w:ascii="Arial" w:hAnsi="Arial"/>
          <w:sz w:val="22"/>
          <w:szCs w:val="22"/>
        </w:rPr>
        <w:t xml:space="preserve"> demand should only be included for forecast years following the </w:t>
      </w:r>
      <w:r w:rsidR="00A97E19" w:rsidRPr="000C31BB">
        <w:rPr>
          <w:rFonts w:ascii="Arial" w:hAnsi="Arial"/>
          <w:sz w:val="22"/>
          <w:szCs w:val="22"/>
        </w:rPr>
        <w:t xml:space="preserve">dissolution of the </w:t>
      </w:r>
      <w:r w:rsidR="00A97E19">
        <w:rPr>
          <w:rFonts w:ascii="Arial" w:hAnsi="Arial"/>
          <w:sz w:val="22"/>
          <w:szCs w:val="22"/>
        </w:rPr>
        <w:t>pool for initial</w:t>
      </w:r>
      <w:r w:rsidR="00A97E19" w:rsidRPr="000C31BB">
        <w:rPr>
          <w:rFonts w:ascii="Arial" w:hAnsi="Arial"/>
          <w:sz w:val="22"/>
          <w:szCs w:val="22"/>
        </w:rPr>
        <w:t xml:space="preserve"> CO </w:t>
      </w:r>
      <w:r w:rsidR="00A97E19">
        <w:rPr>
          <w:rFonts w:ascii="Arial" w:hAnsi="Arial"/>
          <w:sz w:val="22"/>
          <w:szCs w:val="22"/>
        </w:rPr>
        <w:t>C</w:t>
      </w:r>
      <w:r w:rsidR="00A97E19" w:rsidRPr="000C31BB">
        <w:rPr>
          <w:rFonts w:ascii="Arial" w:hAnsi="Arial"/>
          <w:sz w:val="22"/>
          <w:szCs w:val="22"/>
        </w:rPr>
        <w:t xml:space="preserve">ode </w:t>
      </w:r>
      <w:r w:rsidR="00A97E19">
        <w:rPr>
          <w:rFonts w:ascii="Arial" w:hAnsi="Arial"/>
          <w:sz w:val="22"/>
          <w:szCs w:val="22"/>
        </w:rPr>
        <w:t>assignments as noted in the table below.</w:t>
      </w:r>
    </w:p>
    <w:p w14:paraId="6B6AF5A3" w14:textId="77777777" w:rsidR="007A2F1E" w:rsidRDefault="007A2F1E" w:rsidP="007A2F1E">
      <w:pPr>
        <w:rPr>
          <w:rFonts w:ascii="Arial" w:hAnsi="Arial"/>
          <w:sz w:val="18"/>
          <w:szCs w:val="18"/>
        </w:rPr>
      </w:pPr>
    </w:p>
    <w:tbl>
      <w:tblPr>
        <w:tblW w:w="4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2117"/>
      </w:tblGrid>
      <w:tr w:rsidR="00517961" w:rsidRPr="00634982" w14:paraId="6B6AF5A7" w14:textId="77777777" w:rsidTr="005A2DAD">
        <w:trPr>
          <w:trHeight w:val="349"/>
          <w:tblHeader/>
          <w:jc w:val="center"/>
        </w:trPr>
        <w:tc>
          <w:tcPr>
            <w:tcW w:w="4815" w:type="dxa"/>
            <w:gridSpan w:val="2"/>
          </w:tcPr>
          <w:p w14:paraId="6B6AF5A4" w14:textId="77777777" w:rsidR="00517961" w:rsidRDefault="00517961" w:rsidP="00E041D4">
            <w:pPr>
              <w:jc w:val="center"/>
              <w:rPr>
                <w:rFonts w:ascii="Arial" w:hAnsi="Arial" w:cs="Arial"/>
                <w:b/>
                <w:color w:val="000000"/>
                <w:sz w:val="18"/>
                <w:szCs w:val="18"/>
              </w:rPr>
            </w:pPr>
            <w:r w:rsidRPr="00517961">
              <w:rPr>
                <w:rFonts w:ascii="Arial" w:hAnsi="Arial" w:cs="Arial"/>
                <w:b/>
                <w:color w:val="000000"/>
                <w:sz w:val="18"/>
                <w:szCs w:val="18"/>
              </w:rPr>
              <w:t>CRTC Staff Allowance for Unforecast Demand</w:t>
            </w:r>
          </w:p>
          <w:p w14:paraId="6B6AF5A5" w14:textId="77777777" w:rsidR="00517961" w:rsidRDefault="0088732F" w:rsidP="00517961">
            <w:pPr>
              <w:jc w:val="center"/>
              <w:rPr>
                <w:rFonts w:ascii="Arial" w:hAnsi="Arial"/>
                <w:b/>
                <w:sz w:val="18"/>
                <w:szCs w:val="18"/>
              </w:rPr>
            </w:pPr>
            <w:r>
              <w:rPr>
                <w:rFonts w:ascii="Arial" w:hAnsi="Arial"/>
                <w:b/>
                <w:sz w:val="18"/>
                <w:szCs w:val="18"/>
              </w:rPr>
              <w:t>b</w:t>
            </w:r>
            <w:r w:rsidR="00517961" w:rsidRPr="00517961">
              <w:rPr>
                <w:rFonts w:ascii="Arial" w:hAnsi="Arial"/>
                <w:b/>
                <w:sz w:val="18"/>
                <w:szCs w:val="18"/>
              </w:rPr>
              <w:t>ased on CRTC staff letter</w:t>
            </w:r>
            <w:r w:rsidR="004563BD">
              <w:rPr>
                <w:rFonts w:ascii="Arial" w:hAnsi="Arial"/>
                <w:b/>
                <w:sz w:val="18"/>
                <w:szCs w:val="18"/>
              </w:rPr>
              <w:t>,</w:t>
            </w:r>
            <w:r w:rsidR="00517961" w:rsidRPr="00517961">
              <w:rPr>
                <w:rFonts w:ascii="Arial" w:hAnsi="Arial"/>
                <w:b/>
                <w:sz w:val="18"/>
                <w:szCs w:val="18"/>
              </w:rPr>
              <w:t xml:space="preserve"> </w:t>
            </w:r>
            <w:r w:rsidR="004563BD">
              <w:rPr>
                <w:rFonts w:ascii="Arial" w:hAnsi="Arial"/>
                <w:b/>
                <w:sz w:val="18"/>
                <w:szCs w:val="18"/>
              </w:rPr>
              <w:t>dated 16 Oct 2007</w:t>
            </w:r>
          </w:p>
          <w:p w14:paraId="6B6AF5A6" w14:textId="77777777" w:rsidR="004563BD" w:rsidRPr="00517961" w:rsidRDefault="004563BD" w:rsidP="004563BD">
            <w:pPr>
              <w:jc w:val="center"/>
              <w:rPr>
                <w:rFonts w:ascii="Arial" w:hAnsi="Arial" w:cs="Arial"/>
                <w:b/>
                <w:color w:val="000000"/>
                <w:sz w:val="18"/>
                <w:szCs w:val="18"/>
              </w:rPr>
            </w:pPr>
            <w:r>
              <w:rPr>
                <w:rFonts w:ascii="Arial" w:hAnsi="Arial"/>
                <w:b/>
                <w:sz w:val="18"/>
                <w:szCs w:val="18"/>
              </w:rPr>
              <w:t>(</w:t>
            </w:r>
            <w:hyperlink r:id="rId12" w:anchor="guideline" w:history="1">
              <w:r w:rsidRPr="006C5092">
                <w:rPr>
                  <w:rStyle w:val="Hyperlink"/>
                  <w:rFonts w:ascii="Arial" w:hAnsi="Arial"/>
                  <w:b/>
                  <w:sz w:val="18"/>
                  <w:szCs w:val="18"/>
                </w:rPr>
                <w:t>http://cnac.ca/NRUF/NRUF.htm</w:t>
              </w:r>
            </w:hyperlink>
            <w:r>
              <w:rPr>
                <w:rFonts w:ascii="Arial" w:hAnsi="Arial"/>
                <w:b/>
                <w:sz w:val="18"/>
                <w:szCs w:val="18"/>
              </w:rPr>
              <w:t xml:space="preserve">) </w:t>
            </w:r>
          </w:p>
        </w:tc>
      </w:tr>
      <w:tr w:rsidR="00517961" w:rsidRPr="00634982" w14:paraId="6B6AF5AA" w14:textId="77777777" w:rsidTr="005A2DAD">
        <w:trPr>
          <w:trHeight w:val="349"/>
          <w:tblHeader/>
          <w:jc w:val="center"/>
        </w:trPr>
        <w:tc>
          <w:tcPr>
            <w:tcW w:w="2698" w:type="dxa"/>
          </w:tcPr>
          <w:p w14:paraId="6B6AF5A8" w14:textId="77777777" w:rsidR="00517961" w:rsidRPr="00517961" w:rsidRDefault="00517961" w:rsidP="00E041D4">
            <w:pPr>
              <w:jc w:val="center"/>
              <w:rPr>
                <w:rFonts w:ascii="Arial" w:hAnsi="Arial"/>
                <w:b/>
                <w:sz w:val="18"/>
              </w:rPr>
            </w:pPr>
            <w:r w:rsidRPr="00517961">
              <w:rPr>
                <w:rFonts w:ascii="Arial" w:hAnsi="Arial"/>
                <w:b/>
                <w:sz w:val="18"/>
              </w:rPr>
              <w:t>NPA</w:t>
            </w:r>
          </w:p>
        </w:tc>
        <w:tc>
          <w:tcPr>
            <w:tcW w:w="2117" w:type="dxa"/>
            <w:vAlign w:val="center"/>
          </w:tcPr>
          <w:p w14:paraId="6B6AF5A9" w14:textId="77777777" w:rsidR="00517961" w:rsidRPr="00517961" w:rsidRDefault="00517961" w:rsidP="00E041D4">
            <w:pPr>
              <w:jc w:val="center"/>
              <w:rPr>
                <w:rFonts w:ascii="Arial" w:hAnsi="Arial" w:cs="Arial"/>
                <w:b/>
                <w:color w:val="000000"/>
                <w:sz w:val="18"/>
                <w:szCs w:val="18"/>
              </w:rPr>
            </w:pPr>
            <w:r w:rsidRPr="00517961">
              <w:rPr>
                <w:rFonts w:ascii="Arial" w:hAnsi="Arial" w:cs="Arial"/>
                <w:b/>
                <w:color w:val="000000"/>
                <w:sz w:val="18"/>
                <w:szCs w:val="18"/>
              </w:rPr>
              <w:t>Quantity of CO Codes</w:t>
            </w:r>
          </w:p>
        </w:tc>
      </w:tr>
      <w:tr w:rsidR="00517961" w:rsidRPr="00634982" w14:paraId="6B6AF5AD" w14:textId="77777777" w:rsidTr="005A2DAD">
        <w:trPr>
          <w:jc w:val="center"/>
        </w:trPr>
        <w:tc>
          <w:tcPr>
            <w:tcW w:w="2698" w:type="dxa"/>
          </w:tcPr>
          <w:p w14:paraId="6B6AF5AB" w14:textId="77777777" w:rsidR="00517961" w:rsidRPr="00634982" w:rsidRDefault="00517961" w:rsidP="00517961">
            <w:pPr>
              <w:jc w:val="center"/>
              <w:rPr>
                <w:rFonts w:ascii="Arial" w:hAnsi="Arial"/>
                <w:sz w:val="18"/>
              </w:rPr>
            </w:pPr>
            <w:r w:rsidRPr="00634982">
              <w:rPr>
                <w:rFonts w:ascii="Arial" w:hAnsi="Arial"/>
                <w:sz w:val="18"/>
              </w:rPr>
              <w:t>204/431</w:t>
            </w:r>
          </w:p>
        </w:tc>
        <w:tc>
          <w:tcPr>
            <w:tcW w:w="2117" w:type="dxa"/>
          </w:tcPr>
          <w:p w14:paraId="6B6AF5AC" w14:textId="77777777" w:rsidR="00517961" w:rsidRPr="00517961" w:rsidRDefault="00517961" w:rsidP="00517961">
            <w:pPr>
              <w:jc w:val="center"/>
              <w:rPr>
                <w:rFonts w:ascii="Arial" w:hAnsi="Arial" w:cs="Arial"/>
                <w:sz w:val="18"/>
                <w:szCs w:val="18"/>
              </w:rPr>
            </w:pPr>
            <w:r w:rsidRPr="00517961">
              <w:rPr>
                <w:rFonts w:ascii="Arial" w:hAnsi="Arial" w:cs="Arial"/>
                <w:sz w:val="18"/>
                <w:szCs w:val="18"/>
              </w:rPr>
              <w:t>3</w:t>
            </w:r>
          </w:p>
        </w:tc>
      </w:tr>
      <w:tr w:rsidR="00517961" w:rsidRPr="00634982" w14:paraId="6B6AF5B0" w14:textId="77777777" w:rsidTr="005A2DAD">
        <w:trPr>
          <w:jc w:val="center"/>
        </w:trPr>
        <w:tc>
          <w:tcPr>
            <w:tcW w:w="2698" w:type="dxa"/>
          </w:tcPr>
          <w:p w14:paraId="6B6AF5AE" w14:textId="77777777" w:rsidR="00517961" w:rsidRPr="00634982" w:rsidRDefault="00517961" w:rsidP="00517961">
            <w:pPr>
              <w:jc w:val="center"/>
              <w:rPr>
                <w:rFonts w:ascii="Arial" w:hAnsi="Arial"/>
                <w:sz w:val="18"/>
              </w:rPr>
            </w:pPr>
            <w:r>
              <w:rPr>
                <w:rFonts w:ascii="Arial" w:hAnsi="Arial"/>
                <w:sz w:val="18"/>
              </w:rPr>
              <w:t>226/</w:t>
            </w:r>
            <w:r w:rsidRPr="00634982">
              <w:rPr>
                <w:rFonts w:ascii="Arial" w:hAnsi="Arial"/>
                <w:sz w:val="18"/>
              </w:rPr>
              <w:t>519</w:t>
            </w:r>
            <w:r>
              <w:rPr>
                <w:rFonts w:ascii="Arial" w:hAnsi="Arial"/>
                <w:sz w:val="18"/>
              </w:rPr>
              <w:t>/548</w:t>
            </w:r>
          </w:p>
        </w:tc>
        <w:tc>
          <w:tcPr>
            <w:tcW w:w="2117" w:type="dxa"/>
          </w:tcPr>
          <w:p w14:paraId="6B6AF5AF" w14:textId="77777777" w:rsidR="00517961" w:rsidRPr="00517961" w:rsidRDefault="00517961" w:rsidP="00517961">
            <w:pPr>
              <w:jc w:val="center"/>
              <w:rPr>
                <w:rFonts w:ascii="Arial" w:hAnsi="Arial" w:cs="Arial"/>
                <w:sz w:val="18"/>
                <w:szCs w:val="18"/>
              </w:rPr>
            </w:pPr>
            <w:r w:rsidRPr="00517961">
              <w:rPr>
                <w:rFonts w:ascii="Arial" w:hAnsi="Arial" w:cs="Arial"/>
                <w:sz w:val="18"/>
                <w:szCs w:val="18"/>
              </w:rPr>
              <w:t>5</w:t>
            </w:r>
          </w:p>
        </w:tc>
      </w:tr>
      <w:tr w:rsidR="00517961" w:rsidRPr="00634982" w14:paraId="6B6AF5B3" w14:textId="77777777" w:rsidTr="005A2DAD">
        <w:trPr>
          <w:jc w:val="center"/>
        </w:trPr>
        <w:tc>
          <w:tcPr>
            <w:tcW w:w="2698" w:type="dxa"/>
          </w:tcPr>
          <w:p w14:paraId="6B6AF5B1" w14:textId="77777777" w:rsidR="00517961" w:rsidRPr="00634982" w:rsidRDefault="00517961" w:rsidP="00517961">
            <w:pPr>
              <w:jc w:val="center"/>
              <w:rPr>
                <w:rFonts w:ascii="Arial" w:hAnsi="Arial"/>
                <w:sz w:val="18"/>
              </w:rPr>
            </w:pPr>
            <w:r>
              <w:rPr>
                <w:rFonts w:ascii="Arial" w:hAnsi="Arial"/>
                <w:sz w:val="18"/>
              </w:rPr>
              <w:t>236</w:t>
            </w:r>
            <w:r w:rsidRPr="00634982">
              <w:rPr>
                <w:rFonts w:ascii="Arial" w:hAnsi="Arial"/>
                <w:sz w:val="18"/>
              </w:rPr>
              <w:t>/</w:t>
            </w:r>
            <w:r>
              <w:rPr>
                <w:rFonts w:ascii="Arial" w:hAnsi="Arial"/>
                <w:sz w:val="18"/>
              </w:rPr>
              <w:t>250</w:t>
            </w:r>
            <w:r w:rsidRPr="00634982">
              <w:rPr>
                <w:rFonts w:ascii="Arial" w:hAnsi="Arial"/>
                <w:sz w:val="18"/>
              </w:rPr>
              <w:t>/604/</w:t>
            </w:r>
            <w:r>
              <w:rPr>
                <w:rFonts w:ascii="Arial" w:hAnsi="Arial"/>
                <w:sz w:val="18"/>
              </w:rPr>
              <w:t>672/778</w:t>
            </w:r>
          </w:p>
        </w:tc>
        <w:tc>
          <w:tcPr>
            <w:tcW w:w="2117" w:type="dxa"/>
          </w:tcPr>
          <w:p w14:paraId="6B6AF5B2" w14:textId="77777777" w:rsidR="00517961" w:rsidRPr="00517961" w:rsidRDefault="00517961" w:rsidP="00517961">
            <w:pPr>
              <w:jc w:val="center"/>
              <w:rPr>
                <w:rFonts w:ascii="Arial" w:hAnsi="Arial" w:cs="Arial"/>
                <w:sz w:val="18"/>
                <w:szCs w:val="18"/>
              </w:rPr>
            </w:pPr>
            <w:r w:rsidRPr="00517961">
              <w:rPr>
                <w:rFonts w:ascii="Arial" w:hAnsi="Arial" w:cs="Arial"/>
                <w:sz w:val="18"/>
                <w:szCs w:val="18"/>
              </w:rPr>
              <w:t>7</w:t>
            </w:r>
          </w:p>
        </w:tc>
      </w:tr>
      <w:tr w:rsidR="00517961" w:rsidRPr="00634982" w14:paraId="6B6AF5B6" w14:textId="77777777" w:rsidTr="005A2DAD">
        <w:trPr>
          <w:jc w:val="center"/>
        </w:trPr>
        <w:tc>
          <w:tcPr>
            <w:tcW w:w="2698" w:type="dxa"/>
          </w:tcPr>
          <w:p w14:paraId="6B6AF5B4" w14:textId="77777777" w:rsidR="00517961" w:rsidRDefault="00517961" w:rsidP="00517961">
            <w:pPr>
              <w:jc w:val="center"/>
              <w:rPr>
                <w:rFonts w:ascii="Arial" w:hAnsi="Arial"/>
                <w:sz w:val="18"/>
              </w:rPr>
            </w:pPr>
            <w:r>
              <w:rPr>
                <w:rFonts w:ascii="Arial" w:hAnsi="Arial"/>
                <w:sz w:val="18"/>
              </w:rPr>
              <w:t>249/705</w:t>
            </w:r>
          </w:p>
        </w:tc>
        <w:tc>
          <w:tcPr>
            <w:tcW w:w="2117" w:type="dxa"/>
          </w:tcPr>
          <w:p w14:paraId="6B6AF5B5" w14:textId="77777777" w:rsidR="00517961" w:rsidRPr="00517961" w:rsidRDefault="00517961" w:rsidP="00517961">
            <w:pPr>
              <w:jc w:val="center"/>
              <w:rPr>
                <w:rFonts w:ascii="Arial" w:hAnsi="Arial" w:cs="Arial"/>
                <w:sz w:val="18"/>
                <w:szCs w:val="18"/>
              </w:rPr>
            </w:pPr>
            <w:r w:rsidRPr="00517961">
              <w:rPr>
                <w:rFonts w:ascii="Arial" w:hAnsi="Arial" w:cs="Arial"/>
                <w:sz w:val="18"/>
                <w:szCs w:val="18"/>
              </w:rPr>
              <w:t>5</w:t>
            </w:r>
          </w:p>
        </w:tc>
      </w:tr>
      <w:tr w:rsidR="00517961" w:rsidRPr="00634982" w14:paraId="6B6AF5B9" w14:textId="77777777" w:rsidTr="005A2DAD">
        <w:trPr>
          <w:jc w:val="center"/>
        </w:trPr>
        <w:tc>
          <w:tcPr>
            <w:tcW w:w="2698" w:type="dxa"/>
          </w:tcPr>
          <w:p w14:paraId="6B6AF5B7" w14:textId="77777777" w:rsidR="00517961" w:rsidRDefault="00517961" w:rsidP="00517961">
            <w:pPr>
              <w:jc w:val="center"/>
              <w:rPr>
                <w:rFonts w:ascii="Arial" w:hAnsi="Arial"/>
                <w:sz w:val="18"/>
              </w:rPr>
            </w:pPr>
            <w:r w:rsidRPr="00634982">
              <w:rPr>
                <w:rFonts w:ascii="Arial" w:hAnsi="Arial"/>
                <w:sz w:val="18"/>
              </w:rPr>
              <w:t>289/365</w:t>
            </w:r>
            <w:r>
              <w:rPr>
                <w:rFonts w:ascii="Arial" w:hAnsi="Arial"/>
                <w:sz w:val="18"/>
              </w:rPr>
              <w:t>/905</w:t>
            </w:r>
          </w:p>
        </w:tc>
        <w:tc>
          <w:tcPr>
            <w:tcW w:w="2117" w:type="dxa"/>
          </w:tcPr>
          <w:p w14:paraId="6B6AF5B8" w14:textId="77777777" w:rsidR="00517961" w:rsidRPr="00517961" w:rsidRDefault="00517961" w:rsidP="00517961">
            <w:pPr>
              <w:jc w:val="center"/>
              <w:rPr>
                <w:rFonts w:ascii="Arial" w:hAnsi="Arial" w:cs="Arial"/>
                <w:sz w:val="18"/>
                <w:szCs w:val="18"/>
              </w:rPr>
            </w:pPr>
            <w:r w:rsidRPr="00517961">
              <w:rPr>
                <w:rFonts w:ascii="Arial" w:hAnsi="Arial" w:cs="Arial"/>
                <w:sz w:val="18"/>
                <w:szCs w:val="18"/>
              </w:rPr>
              <w:t>7</w:t>
            </w:r>
          </w:p>
        </w:tc>
      </w:tr>
      <w:tr w:rsidR="00517961" w:rsidRPr="00634982" w14:paraId="6B6AF5BC" w14:textId="77777777" w:rsidTr="005A2DAD">
        <w:trPr>
          <w:jc w:val="center"/>
        </w:trPr>
        <w:tc>
          <w:tcPr>
            <w:tcW w:w="2698" w:type="dxa"/>
          </w:tcPr>
          <w:p w14:paraId="6B6AF5BA" w14:textId="77777777" w:rsidR="00517961" w:rsidRPr="00634982" w:rsidRDefault="00517961" w:rsidP="00517961">
            <w:pPr>
              <w:jc w:val="center"/>
              <w:rPr>
                <w:rFonts w:ascii="Arial" w:hAnsi="Arial"/>
                <w:sz w:val="18"/>
              </w:rPr>
            </w:pPr>
            <w:r w:rsidRPr="00634982">
              <w:rPr>
                <w:rFonts w:ascii="Arial" w:hAnsi="Arial"/>
                <w:sz w:val="18"/>
              </w:rPr>
              <w:t>306/639</w:t>
            </w:r>
          </w:p>
        </w:tc>
        <w:tc>
          <w:tcPr>
            <w:tcW w:w="2117" w:type="dxa"/>
          </w:tcPr>
          <w:p w14:paraId="6B6AF5BB" w14:textId="77777777" w:rsidR="00517961" w:rsidRPr="00517961" w:rsidRDefault="00517961" w:rsidP="00517961">
            <w:pPr>
              <w:jc w:val="center"/>
              <w:rPr>
                <w:rFonts w:ascii="Arial" w:hAnsi="Arial" w:cs="Arial"/>
                <w:sz w:val="18"/>
                <w:szCs w:val="18"/>
              </w:rPr>
            </w:pPr>
            <w:r w:rsidRPr="00517961">
              <w:rPr>
                <w:rFonts w:ascii="Arial" w:hAnsi="Arial" w:cs="Arial"/>
                <w:sz w:val="18"/>
                <w:szCs w:val="18"/>
              </w:rPr>
              <w:t>3</w:t>
            </w:r>
          </w:p>
        </w:tc>
      </w:tr>
      <w:tr w:rsidR="00517961" w:rsidRPr="00634982" w14:paraId="6B6AF5BF" w14:textId="77777777" w:rsidTr="005A2DAD">
        <w:trPr>
          <w:jc w:val="center"/>
        </w:trPr>
        <w:tc>
          <w:tcPr>
            <w:tcW w:w="2698" w:type="dxa"/>
          </w:tcPr>
          <w:p w14:paraId="6B6AF5BD" w14:textId="77777777" w:rsidR="00517961" w:rsidRPr="00634982" w:rsidRDefault="00517961" w:rsidP="00517961">
            <w:pPr>
              <w:jc w:val="center"/>
              <w:rPr>
                <w:rFonts w:ascii="Arial" w:hAnsi="Arial"/>
                <w:sz w:val="18"/>
              </w:rPr>
            </w:pPr>
            <w:r w:rsidRPr="00634982">
              <w:rPr>
                <w:rFonts w:ascii="Arial" w:hAnsi="Arial"/>
                <w:sz w:val="18"/>
              </w:rPr>
              <w:t>343</w:t>
            </w:r>
            <w:r>
              <w:rPr>
                <w:rFonts w:ascii="Arial" w:hAnsi="Arial"/>
                <w:sz w:val="18"/>
              </w:rPr>
              <w:t>/613</w:t>
            </w:r>
          </w:p>
        </w:tc>
        <w:tc>
          <w:tcPr>
            <w:tcW w:w="2117" w:type="dxa"/>
          </w:tcPr>
          <w:p w14:paraId="6B6AF5BE" w14:textId="77777777" w:rsidR="00517961" w:rsidRPr="00517961" w:rsidRDefault="00517961" w:rsidP="00517961">
            <w:pPr>
              <w:jc w:val="center"/>
              <w:rPr>
                <w:rFonts w:ascii="Arial" w:hAnsi="Arial" w:cs="Arial"/>
                <w:sz w:val="18"/>
                <w:szCs w:val="18"/>
              </w:rPr>
            </w:pPr>
            <w:r w:rsidRPr="00517961">
              <w:rPr>
                <w:rFonts w:ascii="Arial" w:hAnsi="Arial" w:cs="Arial"/>
                <w:sz w:val="18"/>
                <w:szCs w:val="18"/>
              </w:rPr>
              <w:t>7</w:t>
            </w:r>
          </w:p>
        </w:tc>
      </w:tr>
      <w:tr w:rsidR="002F6B36" w:rsidRPr="00634982" w14:paraId="5E674674" w14:textId="77777777" w:rsidTr="005A2DAD">
        <w:trPr>
          <w:jc w:val="center"/>
        </w:trPr>
        <w:tc>
          <w:tcPr>
            <w:tcW w:w="2698" w:type="dxa"/>
          </w:tcPr>
          <w:p w14:paraId="1A830D7C" w14:textId="27EDF770" w:rsidR="002F6B36" w:rsidRPr="00634982" w:rsidRDefault="002F6B36" w:rsidP="002F6B36">
            <w:pPr>
              <w:jc w:val="center"/>
              <w:rPr>
                <w:rFonts w:ascii="Arial" w:hAnsi="Arial"/>
                <w:sz w:val="18"/>
              </w:rPr>
            </w:pPr>
            <w:r>
              <w:rPr>
                <w:rFonts w:ascii="Arial" w:hAnsi="Arial"/>
                <w:sz w:val="18"/>
              </w:rPr>
              <w:t>367/</w:t>
            </w:r>
            <w:r w:rsidRPr="00634982">
              <w:rPr>
                <w:rFonts w:ascii="Arial" w:hAnsi="Arial"/>
                <w:sz w:val="18"/>
              </w:rPr>
              <w:t>418/581</w:t>
            </w:r>
          </w:p>
        </w:tc>
        <w:tc>
          <w:tcPr>
            <w:tcW w:w="2117" w:type="dxa"/>
          </w:tcPr>
          <w:p w14:paraId="30A8FFBA" w14:textId="6F3A5D86" w:rsidR="002F6B36" w:rsidRPr="00517961" w:rsidRDefault="002F6B36" w:rsidP="002F6B36">
            <w:pPr>
              <w:jc w:val="center"/>
              <w:rPr>
                <w:rFonts w:ascii="Arial" w:hAnsi="Arial" w:cs="Arial"/>
                <w:sz w:val="18"/>
                <w:szCs w:val="18"/>
              </w:rPr>
            </w:pPr>
            <w:r w:rsidRPr="00517961">
              <w:rPr>
                <w:rFonts w:ascii="Arial" w:hAnsi="Arial" w:cs="Arial"/>
                <w:sz w:val="18"/>
                <w:szCs w:val="18"/>
              </w:rPr>
              <w:t>3</w:t>
            </w:r>
          </w:p>
        </w:tc>
      </w:tr>
      <w:tr w:rsidR="002F6B36" w:rsidRPr="00634982" w14:paraId="6B6AF5C2" w14:textId="77777777" w:rsidTr="005A2DAD">
        <w:trPr>
          <w:jc w:val="center"/>
        </w:trPr>
        <w:tc>
          <w:tcPr>
            <w:tcW w:w="2698" w:type="dxa"/>
          </w:tcPr>
          <w:p w14:paraId="6B6AF5C0" w14:textId="77777777" w:rsidR="002F6B36" w:rsidRPr="00634982" w:rsidRDefault="002F6B36" w:rsidP="002F6B36">
            <w:pPr>
              <w:jc w:val="center"/>
              <w:rPr>
                <w:rFonts w:ascii="Arial" w:hAnsi="Arial"/>
                <w:sz w:val="18"/>
              </w:rPr>
            </w:pPr>
            <w:r w:rsidRPr="00634982">
              <w:rPr>
                <w:rFonts w:ascii="Arial" w:hAnsi="Arial"/>
                <w:sz w:val="18"/>
              </w:rPr>
              <w:t>403/</w:t>
            </w:r>
            <w:r>
              <w:rPr>
                <w:rFonts w:ascii="Arial" w:hAnsi="Arial"/>
                <w:sz w:val="18"/>
              </w:rPr>
              <w:t>587/780/825</w:t>
            </w:r>
          </w:p>
        </w:tc>
        <w:tc>
          <w:tcPr>
            <w:tcW w:w="2117" w:type="dxa"/>
          </w:tcPr>
          <w:p w14:paraId="6B6AF5C1" w14:textId="77777777" w:rsidR="002F6B36" w:rsidRPr="00517961" w:rsidRDefault="002F6B36" w:rsidP="002F6B36">
            <w:pPr>
              <w:jc w:val="center"/>
              <w:rPr>
                <w:rFonts w:ascii="Arial" w:hAnsi="Arial" w:cs="Arial"/>
                <w:sz w:val="18"/>
                <w:szCs w:val="18"/>
              </w:rPr>
            </w:pPr>
            <w:r w:rsidRPr="00517961">
              <w:rPr>
                <w:rFonts w:ascii="Arial" w:hAnsi="Arial" w:cs="Arial"/>
                <w:sz w:val="18"/>
                <w:szCs w:val="18"/>
              </w:rPr>
              <w:t>7</w:t>
            </w:r>
          </w:p>
        </w:tc>
      </w:tr>
      <w:tr w:rsidR="002F6B36" w:rsidRPr="00634982" w14:paraId="6B6AF5C5" w14:textId="77777777" w:rsidTr="005A2DAD">
        <w:trPr>
          <w:jc w:val="center"/>
        </w:trPr>
        <w:tc>
          <w:tcPr>
            <w:tcW w:w="2698" w:type="dxa"/>
          </w:tcPr>
          <w:p w14:paraId="6B6AF5C3" w14:textId="77777777" w:rsidR="002F6B36" w:rsidRPr="00634982" w:rsidRDefault="002F6B36" w:rsidP="002F6B36">
            <w:pPr>
              <w:jc w:val="center"/>
              <w:rPr>
                <w:rFonts w:ascii="Arial" w:hAnsi="Arial"/>
                <w:sz w:val="18"/>
              </w:rPr>
            </w:pPr>
            <w:r w:rsidRPr="00634982">
              <w:rPr>
                <w:rFonts w:ascii="Arial" w:hAnsi="Arial"/>
                <w:sz w:val="18"/>
              </w:rPr>
              <w:t>416/437/647</w:t>
            </w:r>
          </w:p>
        </w:tc>
        <w:tc>
          <w:tcPr>
            <w:tcW w:w="2117" w:type="dxa"/>
          </w:tcPr>
          <w:p w14:paraId="6B6AF5C4" w14:textId="77777777" w:rsidR="002F6B36" w:rsidRPr="00517961" w:rsidRDefault="002F6B36" w:rsidP="002F6B36">
            <w:pPr>
              <w:jc w:val="center"/>
              <w:rPr>
                <w:rFonts w:ascii="Arial" w:hAnsi="Arial" w:cs="Arial"/>
                <w:sz w:val="18"/>
                <w:szCs w:val="18"/>
              </w:rPr>
            </w:pPr>
            <w:r w:rsidRPr="00517961">
              <w:rPr>
                <w:rFonts w:ascii="Arial" w:hAnsi="Arial" w:cs="Arial"/>
                <w:sz w:val="18"/>
                <w:szCs w:val="18"/>
              </w:rPr>
              <w:t>6</w:t>
            </w:r>
          </w:p>
        </w:tc>
      </w:tr>
      <w:tr w:rsidR="002F6B36" w:rsidRPr="00634982" w14:paraId="6B6AF5CB" w14:textId="77777777" w:rsidTr="005A2DAD">
        <w:trPr>
          <w:jc w:val="center"/>
        </w:trPr>
        <w:tc>
          <w:tcPr>
            <w:tcW w:w="2698" w:type="dxa"/>
          </w:tcPr>
          <w:p w14:paraId="6B6AF5C9" w14:textId="77777777" w:rsidR="002F6B36" w:rsidRPr="00634982" w:rsidRDefault="002F6B36" w:rsidP="002F6B36">
            <w:pPr>
              <w:jc w:val="center"/>
              <w:rPr>
                <w:rFonts w:ascii="Arial" w:hAnsi="Arial"/>
                <w:sz w:val="18"/>
              </w:rPr>
            </w:pPr>
            <w:r w:rsidRPr="00634982">
              <w:rPr>
                <w:rFonts w:ascii="Arial" w:hAnsi="Arial"/>
                <w:sz w:val="18"/>
              </w:rPr>
              <w:t>438</w:t>
            </w:r>
            <w:r>
              <w:rPr>
                <w:rFonts w:ascii="Arial" w:hAnsi="Arial"/>
                <w:sz w:val="18"/>
              </w:rPr>
              <w:t>/514</w:t>
            </w:r>
          </w:p>
        </w:tc>
        <w:tc>
          <w:tcPr>
            <w:tcW w:w="2117" w:type="dxa"/>
          </w:tcPr>
          <w:p w14:paraId="6B6AF5CA" w14:textId="77777777" w:rsidR="002F6B36" w:rsidRPr="00517961" w:rsidRDefault="002F6B36" w:rsidP="002F6B36">
            <w:pPr>
              <w:jc w:val="center"/>
              <w:rPr>
                <w:rFonts w:ascii="Arial" w:hAnsi="Arial" w:cs="Arial"/>
                <w:sz w:val="18"/>
                <w:szCs w:val="18"/>
              </w:rPr>
            </w:pPr>
            <w:r w:rsidRPr="00517961">
              <w:rPr>
                <w:rFonts w:ascii="Arial" w:hAnsi="Arial" w:cs="Arial"/>
                <w:sz w:val="18"/>
                <w:szCs w:val="18"/>
              </w:rPr>
              <w:t>6</w:t>
            </w:r>
          </w:p>
        </w:tc>
      </w:tr>
      <w:tr w:rsidR="002F6B36" w:rsidRPr="00634982" w14:paraId="6B6AF5CE" w14:textId="77777777" w:rsidTr="005A2DAD">
        <w:trPr>
          <w:jc w:val="center"/>
        </w:trPr>
        <w:tc>
          <w:tcPr>
            <w:tcW w:w="2698" w:type="dxa"/>
          </w:tcPr>
          <w:p w14:paraId="6B6AF5CC" w14:textId="77777777" w:rsidR="002F6B36" w:rsidRPr="00634982" w:rsidRDefault="002F6B36" w:rsidP="002F6B36">
            <w:pPr>
              <w:jc w:val="center"/>
              <w:rPr>
                <w:rFonts w:ascii="Arial" w:hAnsi="Arial"/>
                <w:sz w:val="18"/>
              </w:rPr>
            </w:pPr>
            <w:r w:rsidRPr="00634982">
              <w:rPr>
                <w:rFonts w:ascii="Arial" w:hAnsi="Arial"/>
                <w:sz w:val="18"/>
              </w:rPr>
              <w:t>450/579</w:t>
            </w:r>
          </w:p>
        </w:tc>
        <w:tc>
          <w:tcPr>
            <w:tcW w:w="2117" w:type="dxa"/>
          </w:tcPr>
          <w:p w14:paraId="6B6AF5CD" w14:textId="77777777" w:rsidR="002F6B36" w:rsidRPr="00517961" w:rsidRDefault="002F6B36" w:rsidP="002F6B36">
            <w:pPr>
              <w:jc w:val="center"/>
              <w:rPr>
                <w:rFonts w:ascii="Arial" w:hAnsi="Arial" w:cs="Arial"/>
                <w:sz w:val="18"/>
                <w:szCs w:val="18"/>
              </w:rPr>
            </w:pPr>
            <w:r w:rsidRPr="00517961">
              <w:rPr>
                <w:rFonts w:ascii="Arial" w:hAnsi="Arial" w:cs="Arial"/>
                <w:sz w:val="18"/>
                <w:szCs w:val="18"/>
              </w:rPr>
              <w:t>5</w:t>
            </w:r>
          </w:p>
        </w:tc>
      </w:tr>
      <w:tr w:rsidR="002F6B36" w:rsidRPr="00634982" w14:paraId="6B6AF5D1" w14:textId="77777777" w:rsidTr="005A2DAD">
        <w:trPr>
          <w:jc w:val="center"/>
        </w:trPr>
        <w:tc>
          <w:tcPr>
            <w:tcW w:w="2698" w:type="dxa"/>
          </w:tcPr>
          <w:p w14:paraId="6B6AF5CF" w14:textId="77777777" w:rsidR="002F6B36" w:rsidRPr="00634982" w:rsidRDefault="002F6B36" w:rsidP="002F6B36">
            <w:pPr>
              <w:jc w:val="center"/>
              <w:rPr>
                <w:rFonts w:ascii="Arial" w:hAnsi="Arial"/>
                <w:sz w:val="18"/>
              </w:rPr>
            </w:pPr>
            <w:r w:rsidRPr="00634982">
              <w:rPr>
                <w:rFonts w:ascii="Arial" w:hAnsi="Arial"/>
                <w:sz w:val="18"/>
              </w:rPr>
              <w:t>506</w:t>
            </w:r>
          </w:p>
        </w:tc>
        <w:tc>
          <w:tcPr>
            <w:tcW w:w="2117" w:type="dxa"/>
          </w:tcPr>
          <w:p w14:paraId="6B6AF5D0" w14:textId="77777777" w:rsidR="002F6B36" w:rsidRPr="00517961" w:rsidRDefault="002F6B36" w:rsidP="002F6B36">
            <w:pPr>
              <w:jc w:val="center"/>
              <w:rPr>
                <w:rFonts w:ascii="Arial" w:hAnsi="Arial" w:cs="Arial"/>
                <w:sz w:val="18"/>
                <w:szCs w:val="18"/>
              </w:rPr>
            </w:pPr>
            <w:r w:rsidRPr="00517961">
              <w:rPr>
                <w:rFonts w:ascii="Arial" w:hAnsi="Arial" w:cs="Arial"/>
                <w:sz w:val="18"/>
                <w:szCs w:val="18"/>
              </w:rPr>
              <w:t>3</w:t>
            </w:r>
          </w:p>
        </w:tc>
      </w:tr>
      <w:tr w:rsidR="002F6B36" w:rsidRPr="00634982" w14:paraId="6B6AF5D4" w14:textId="77777777" w:rsidTr="005A2DAD">
        <w:trPr>
          <w:jc w:val="center"/>
        </w:trPr>
        <w:tc>
          <w:tcPr>
            <w:tcW w:w="2698" w:type="dxa"/>
          </w:tcPr>
          <w:p w14:paraId="6B6AF5D2" w14:textId="77777777" w:rsidR="002F6B36" w:rsidRPr="00634982" w:rsidRDefault="002F6B36" w:rsidP="002F6B36">
            <w:pPr>
              <w:jc w:val="center"/>
              <w:rPr>
                <w:rFonts w:ascii="Arial" w:hAnsi="Arial"/>
                <w:sz w:val="18"/>
              </w:rPr>
            </w:pPr>
            <w:r w:rsidRPr="00634982">
              <w:rPr>
                <w:rFonts w:ascii="Arial" w:hAnsi="Arial"/>
                <w:sz w:val="18"/>
              </w:rPr>
              <w:t>709</w:t>
            </w:r>
          </w:p>
        </w:tc>
        <w:tc>
          <w:tcPr>
            <w:tcW w:w="2117" w:type="dxa"/>
          </w:tcPr>
          <w:p w14:paraId="6B6AF5D3" w14:textId="77777777" w:rsidR="002F6B36" w:rsidRPr="00517961" w:rsidRDefault="002F6B36" w:rsidP="002F6B36">
            <w:pPr>
              <w:jc w:val="center"/>
              <w:rPr>
                <w:rFonts w:ascii="Arial" w:hAnsi="Arial" w:cs="Arial"/>
                <w:sz w:val="18"/>
                <w:szCs w:val="18"/>
              </w:rPr>
            </w:pPr>
            <w:r w:rsidRPr="00517961">
              <w:rPr>
                <w:rFonts w:ascii="Arial" w:hAnsi="Arial" w:cs="Arial"/>
                <w:sz w:val="18"/>
                <w:szCs w:val="18"/>
              </w:rPr>
              <w:t>2</w:t>
            </w:r>
          </w:p>
        </w:tc>
      </w:tr>
      <w:tr w:rsidR="002F6B36" w:rsidRPr="00634982" w14:paraId="6B6AF5D7" w14:textId="77777777" w:rsidTr="005A2DAD">
        <w:trPr>
          <w:jc w:val="center"/>
        </w:trPr>
        <w:tc>
          <w:tcPr>
            <w:tcW w:w="2698" w:type="dxa"/>
          </w:tcPr>
          <w:p w14:paraId="6B6AF5D5" w14:textId="77777777" w:rsidR="002F6B36" w:rsidRPr="00634982" w:rsidRDefault="002F6B36" w:rsidP="002F6B36">
            <w:pPr>
              <w:jc w:val="center"/>
              <w:rPr>
                <w:rFonts w:ascii="Arial" w:hAnsi="Arial"/>
                <w:sz w:val="18"/>
              </w:rPr>
            </w:pPr>
            <w:r>
              <w:rPr>
                <w:rFonts w:ascii="Arial" w:hAnsi="Arial"/>
                <w:sz w:val="18"/>
              </w:rPr>
              <w:t>782/</w:t>
            </w:r>
            <w:r w:rsidRPr="00634982">
              <w:rPr>
                <w:rFonts w:ascii="Arial" w:hAnsi="Arial"/>
                <w:sz w:val="18"/>
              </w:rPr>
              <w:t>902</w:t>
            </w:r>
          </w:p>
        </w:tc>
        <w:tc>
          <w:tcPr>
            <w:tcW w:w="2117" w:type="dxa"/>
          </w:tcPr>
          <w:p w14:paraId="6B6AF5D6" w14:textId="77777777" w:rsidR="002F6B36" w:rsidRPr="00517961" w:rsidRDefault="002F6B36" w:rsidP="002F6B36">
            <w:pPr>
              <w:jc w:val="center"/>
              <w:rPr>
                <w:rFonts w:ascii="Arial" w:hAnsi="Arial" w:cs="Arial"/>
                <w:sz w:val="18"/>
                <w:szCs w:val="18"/>
              </w:rPr>
            </w:pPr>
            <w:r w:rsidRPr="00517961">
              <w:rPr>
                <w:rFonts w:ascii="Arial" w:hAnsi="Arial" w:cs="Arial"/>
                <w:sz w:val="18"/>
                <w:szCs w:val="18"/>
              </w:rPr>
              <w:t>3</w:t>
            </w:r>
          </w:p>
        </w:tc>
      </w:tr>
      <w:tr w:rsidR="002F6B36" w:rsidRPr="00634982" w14:paraId="6B6AF5DA" w14:textId="77777777" w:rsidTr="005A2DAD">
        <w:trPr>
          <w:jc w:val="center"/>
        </w:trPr>
        <w:tc>
          <w:tcPr>
            <w:tcW w:w="2698" w:type="dxa"/>
          </w:tcPr>
          <w:p w14:paraId="6B6AF5D8" w14:textId="77777777" w:rsidR="002F6B36" w:rsidRPr="00634982" w:rsidRDefault="002F6B36" w:rsidP="002F6B36">
            <w:pPr>
              <w:jc w:val="center"/>
              <w:rPr>
                <w:rFonts w:ascii="Arial" w:hAnsi="Arial"/>
                <w:sz w:val="18"/>
              </w:rPr>
            </w:pPr>
            <w:r w:rsidRPr="00634982">
              <w:rPr>
                <w:rFonts w:ascii="Arial" w:hAnsi="Arial"/>
                <w:sz w:val="18"/>
              </w:rPr>
              <w:t>807</w:t>
            </w:r>
          </w:p>
        </w:tc>
        <w:tc>
          <w:tcPr>
            <w:tcW w:w="2117" w:type="dxa"/>
          </w:tcPr>
          <w:p w14:paraId="6B6AF5D9" w14:textId="77777777" w:rsidR="002F6B36" w:rsidRPr="00517961" w:rsidRDefault="002F6B36" w:rsidP="002F6B36">
            <w:pPr>
              <w:jc w:val="center"/>
              <w:rPr>
                <w:rFonts w:ascii="Arial" w:hAnsi="Arial" w:cs="Arial"/>
                <w:sz w:val="18"/>
                <w:szCs w:val="18"/>
              </w:rPr>
            </w:pPr>
            <w:r w:rsidRPr="00517961">
              <w:rPr>
                <w:rFonts w:ascii="Arial" w:hAnsi="Arial" w:cs="Arial"/>
                <w:sz w:val="18"/>
                <w:szCs w:val="18"/>
              </w:rPr>
              <w:t>2</w:t>
            </w:r>
          </w:p>
        </w:tc>
      </w:tr>
      <w:tr w:rsidR="002F6B36" w:rsidRPr="00634982" w14:paraId="6B6AF5DD" w14:textId="77777777" w:rsidTr="005A2DAD">
        <w:trPr>
          <w:jc w:val="center"/>
        </w:trPr>
        <w:tc>
          <w:tcPr>
            <w:tcW w:w="2698" w:type="dxa"/>
          </w:tcPr>
          <w:p w14:paraId="6B6AF5DB" w14:textId="77777777" w:rsidR="002F6B36" w:rsidRPr="00634982" w:rsidRDefault="002F6B36" w:rsidP="002F6B36">
            <w:pPr>
              <w:jc w:val="center"/>
              <w:rPr>
                <w:rFonts w:ascii="Arial" w:hAnsi="Arial"/>
                <w:sz w:val="18"/>
              </w:rPr>
            </w:pPr>
            <w:r w:rsidRPr="003F32C9">
              <w:rPr>
                <w:rFonts w:ascii="Arial" w:hAnsi="Arial"/>
                <w:sz w:val="18"/>
              </w:rPr>
              <w:t>819/873</w:t>
            </w:r>
          </w:p>
        </w:tc>
        <w:tc>
          <w:tcPr>
            <w:tcW w:w="2117" w:type="dxa"/>
          </w:tcPr>
          <w:p w14:paraId="6B6AF5DC" w14:textId="77777777" w:rsidR="002F6B36" w:rsidRPr="00517961" w:rsidRDefault="002F6B36" w:rsidP="002F6B36">
            <w:pPr>
              <w:jc w:val="center"/>
              <w:rPr>
                <w:rFonts w:ascii="Arial" w:hAnsi="Arial" w:cs="Arial"/>
                <w:sz w:val="18"/>
                <w:szCs w:val="18"/>
              </w:rPr>
            </w:pPr>
            <w:r w:rsidRPr="00517961">
              <w:rPr>
                <w:rFonts w:ascii="Arial" w:hAnsi="Arial" w:cs="Arial"/>
                <w:sz w:val="18"/>
                <w:szCs w:val="18"/>
              </w:rPr>
              <w:t>2</w:t>
            </w:r>
          </w:p>
        </w:tc>
      </w:tr>
      <w:tr w:rsidR="002F6B36" w:rsidRPr="00634982" w14:paraId="6B6AF5E0" w14:textId="77777777" w:rsidTr="005A2DAD">
        <w:trPr>
          <w:jc w:val="center"/>
        </w:trPr>
        <w:tc>
          <w:tcPr>
            <w:tcW w:w="2698" w:type="dxa"/>
          </w:tcPr>
          <w:p w14:paraId="6B6AF5DE" w14:textId="77777777" w:rsidR="002F6B36" w:rsidRPr="00634982" w:rsidRDefault="002F6B36" w:rsidP="002F6B36">
            <w:pPr>
              <w:jc w:val="center"/>
              <w:rPr>
                <w:rFonts w:ascii="Arial" w:hAnsi="Arial"/>
                <w:sz w:val="18"/>
              </w:rPr>
            </w:pPr>
            <w:r w:rsidRPr="00634982">
              <w:rPr>
                <w:rFonts w:ascii="Arial" w:hAnsi="Arial"/>
                <w:sz w:val="18"/>
              </w:rPr>
              <w:t>867</w:t>
            </w:r>
          </w:p>
        </w:tc>
        <w:tc>
          <w:tcPr>
            <w:tcW w:w="2117" w:type="dxa"/>
          </w:tcPr>
          <w:p w14:paraId="6B6AF5DF" w14:textId="77777777" w:rsidR="002F6B36" w:rsidRPr="00517961" w:rsidRDefault="002F6B36" w:rsidP="002F6B36">
            <w:pPr>
              <w:jc w:val="center"/>
              <w:rPr>
                <w:rFonts w:ascii="Arial" w:hAnsi="Arial" w:cs="Arial"/>
                <w:sz w:val="18"/>
                <w:szCs w:val="18"/>
              </w:rPr>
            </w:pPr>
            <w:r w:rsidRPr="00517961">
              <w:rPr>
                <w:rFonts w:ascii="Arial" w:hAnsi="Arial" w:cs="Arial"/>
                <w:sz w:val="18"/>
                <w:szCs w:val="18"/>
              </w:rPr>
              <w:t>2</w:t>
            </w:r>
          </w:p>
        </w:tc>
      </w:tr>
    </w:tbl>
    <w:p w14:paraId="6B6AF5E1" w14:textId="77777777" w:rsidR="00517961" w:rsidRDefault="00517961" w:rsidP="007A2F1E">
      <w:pPr>
        <w:rPr>
          <w:rFonts w:ascii="Arial" w:hAnsi="Arial"/>
          <w:sz w:val="18"/>
          <w:szCs w:val="18"/>
        </w:rPr>
      </w:pPr>
    </w:p>
    <w:p w14:paraId="6B6AF5E2" w14:textId="77777777" w:rsidR="0088732F" w:rsidRPr="00CB2B8C" w:rsidRDefault="0088732F" w:rsidP="0088732F">
      <w:pPr>
        <w:ind w:left="720"/>
        <w:rPr>
          <w:rFonts w:ascii="Arial" w:hAnsi="Arial"/>
          <w:sz w:val="22"/>
        </w:rPr>
      </w:pPr>
      <w:r w:rsidRPr="00AD2338">
        <w:rPr>
          <w:rFonts w:ascii="Arial" w:hAnsi="Arial"/>
          <w:sz w:val="22"/>
        </w:rPr>
        <w:lastRenderedPageBreak/>
        <w:t xml:space="preserve">Where a Notice of Consultation (NoC) is currently in effect in an NPA complex, the number of CO Codes listed under “Quantity of CO Codes” in the table above </w:t>
      </w:r>
      <w:r>
        <w:rPr>
          <w:rFonts w:ascii="Arial" w:hAnsi="Arial"/>
          <w:sz w:val="22"/>
        </w:rPr>
        <w:t>is</w:t>
      </w:r>
      <w:r w:rsidRPr="00AD2338">
        <w:rPr>
          <w:rFonts w:ascii="Arial" w:hAnsi="Arial"/>
          <w:sz w:val="22"/>
        </w:rPr>
        <w:t xml:space="preserve"> superceded by any quantities specified in the related NoC. That number may be further impacted by recent CO Code assignments from the new entrant pools.</w:t>
      </w:r>
    </w:p>
    <w:p w14:paraId="6B6AF5E3" w14:textId="77777777" w:rsidR="00517961" w:rsidRPr="007A2F1E" w:rsidRDefault="00517961" w:rsidP="007A2F1E">
      <w:pPr>
        <w:rPr>
          <w:rFonts w:ascii="Arial" w:hAnsi="Arial"/>
          <w:sz w:val="18"/>
          <w:szCs w:val="18"/>
        </w:rPr>
      </w:pPr>
    </w:p>
    <w:tbl>
      <w:tblPr>
        <w:tblW w:w="8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1260"/>
        <w:gridCol w:w="2039"/>
        <w:gridCol w:w="2268"/>
        <w:gridCol w:w="1843"/>
      </w:tblGrid>
      <w:tr w:rsidR="00517961" w:rsidRPr="00634982" w14:paraId="6B6AF5E5" w14:textId="77777777" w:rsidTr="00A96271">
        <w:trPr>
          <w:trHeight w:val="416"/>
          <w:tblHeader/>
        </w:trPr>
        <w:tc>
          <w:tcPr>
            <w:tcW w:w="8935" w:type="dxa"/>
            <w:gridSpan w:val="5"/>
            <w:vAlign w:val="center"/>
          </w:tcPr>
          <w:p w14:paraId="6B6AF5E4" w14:textId="77777777" w:rsidR="00517961" w:rsidRPr="00634982" w:rsidRDefault="00517961" w:rsidP="00517961">
            <w:pPr>
              <w:jc w:val="center"/>
              <w:rPr>
                <w:rFonts w:ascii="Arial" w:hAnsi="Arial"/>
                <w:b/>
                <w:sz w:val="18"/>
              </w:rPr>
            </w:pPr>
            <w:r>
              <w:rPr>
                <w:rFonts w:ascii="Arial" w:hAnsi="Arial"/>
                <w:b/>
                <w:sz w:val="18"/>
              </w:rPr>
              <w:t>CRTC Staff Allowance for Unforecast Demand based on NoC</w:t>
            </w:r>
          </w:p>
        </w:tc>
      </w:tr>
      <w:tr w:rsidR="00517961" w:rsidRPr="00634982" w14:paraId="6B6AF5EF" w14:textId="77777777" w:rsidTr="00A96271">
        <w:trPr>
          <w:trHeight w:val="416"/>
          <w:tblHeader/>
        </w:trPr>
        <w:tc>
          <w:tcPr>
            <w:tcW w:w="1525" w:type="dxa"/>
            <w:vAlign w:val="center"/>
          </w:tcPr>
          <w:p w14:paraId="6B6AF5E6" w14:textId="77777777" w:rsidR="00517961" w:rsidRPr="00634982" w:rsidRDefault="00517961" w:rsidP="00517961">
            <w:pPr>
              <w:jc w:val="center"/>
              <w:rPr>
                <w:rFonts w:ascii="Arial" w:hAnsi="Arial"/>
                <w:b/>
                <w:sz w:val="18"/>
              </w:rPr>
            </w:pPr>
          </w:p>
          <w:p w14:paraId="6B6AF5E7" w14:textId="77777777" w:rsidR="00517961" w:rsidRPr="00634982" w:rsidRDefault="00517961" w:rsidP="00517961">
            <w:pPr>
              <w:jc w:val="center"/>
              <w:rPr>
                <w:rFonts w:ascii="Arial" w:hAnsi="Arial"/>
                <w:b/>
                <w:sz w:val="18"/>
              </w:rPr>
            </w:pPr>
            <w:r w:rsidRPr="00634982">
              <w:rPr>
                <w:rFonts w:ascii="Arial" w:hAnsi="Arial"/>
                <w:b/>
                <w:sz w:val="18"/>
              </w:rPr>
              <w:t>NPA</w:t>
            </w:r>
          </w:p>
        </w:tc>
        <w:tc>
          <w:tcPr>
            <w:tcW w:w="1260" w:type="dxa"/>
            <w:vAlign w:val="center"/>
          </w:tcPr>
          <w:p w14:paraId="6B6AF5E8" w14:textId="77777777" w:rsidR="00517961" w:rsidRPr="00634982" w:rsidRDefault="00517961" w:rsidP="00517961">
            <w:pPr>
              <w:jc w:val="center"/>
              <w:rPr>
                <w:rFonts w:ascii="Arial" w:hAnsi="Arial"/>
                <w:b/>
                <w:sz w:val="18"/>
              </w:rPr>
            </w:pPr>
            <w:r w:rsidRPr="00634982">
              <w:rPr>
                <w:rFonts w:ascii="Arial" w:hAnsi="Arial"/>
                <w:b/>
                <w:sz w:val="18"/>
              </w:rPr>
              <w:t>Quantity of</w:t>
            </w:r>
          </w:p>
          <w:p w14:paraId="6B6AF5E9" w14:textId="77777777" w:rsidR="00517961" w:rsidRPr="00634982" w:rsidRDefault="00517961" w:rsidP="00517961">
            <w:pPr>
              <w:jc w:val="center"/>
              <w:rPr>
                <w:rFonts w:ascii="Arial" w:hAnsi="Arial"/>
                <w:b/>
                <w:sz w:val="18"/>
              </w:rPr>
            </w:pPr>
            <w:r w:rsidRPr="00634982">
              <w:rPr>
                <w:rFonts w:ascii="Arial" w:hAnsi="Arial"/>
                <w:b/>
                <w:sz w:val="18"/>
              </w:rPr>
              <w:t>CO Codes</w:t>
            </w:r>
          </w:p>
        </w:tc>
        <w:tc>
          <w:tcPr>
            <w:tcW w:w="2039" w:type="dxa"/>
            <w:vAlign w:val="center"/>
          </w:tcPr>
          <w:p w14:paraId="6B6AF5EA" w14:textId="77777777" w:rsidR="00517961" w:rsidRPr="00634982" w:rsidRDefault="00517961" w:rsidP="00517961">
            <w:pPr>
              <w:jc w:val="center"/>
              <w:rPr>
                <w:rFonts w:ascii="Arial" w:hAnsi="Arial"/>
                <w:b/>
                <w:sz w:val="18"/>
              </w:rPr>
            </w:pPr>
            <w:r w:rsidRPr="00634982">
              <w:rPr>
                <w:rFonts w:ascii="Arial" w:hAnsi="Arial"/>
                <w:b/>
                <w:sz w:val="18"/>
              </w:rPr>
              <w:t>Relief year</w:t>
            </w:r>
          </w:p>
          <w:p w14:paraId="6B6AF5EB" w14:textId="77777777" w:rsidR="00517961" w:rsidRPr="00634982" w:rsidRDefault="00517961" w:rsidP="00517961">
            <w:pPr>
              <w:jc w:val="center"/>
              <w:rPr>
                <w:rFonts w:ascii="Arial" w:hAnsi="Arial"/>
                <w:b/>
                <w:sz w:val="18"/>
              </w:rPr>
            </w:pPr>
          </w:p>
          <w:p w14:paraId="6B6AF5EC" w14:textId="77777777" w:rsidR="00517961" w:rsidRPr="00634982" w:rsidRDefault="00517961" w:rsidP="00517961">
            <w:pPr>
              <w:jc w:val="center"/>
              <w:rPr>
                <w:rFonts w:ascii="Arial" w:hAnsi="Arial"/>
                <w:b/>
                <w:sz w:val="18"/>
              </w:rPr>
            </w:pPr>
            <w:r w:rsidRPr="00634982">
              <w:rPr>
                <w:rFonts w:ascii="Arial" w:hAnsi="Arial"/>
                <w:b/>
                <w:sz w:val="18"/>
              </w:rPr>
              <w:t>(est. = estimated)</w:t>
            </w:r>
          </w:p>
        </w:tc>
        <w:tc>
          <w:tcPr>
            <w:tcW w:w="2268" w:type="dxa"/>
            <w:vAlign w:val="center"/>
          </w:tcPr>
          <w:p w14:paraId="6B6AF5ED" w14:textId="77777777" w:rsidR="00517961" w:rsidRPr="00634982" w:rsidRDefault="00517961" w:rsidP="00517961">
            <w:pPr>
              <w:jc w:val="center"/>
              <w:rPr>
                <w:rFonts w:ascii="Arial" w:hAnsi="Arial"/>
                <w:b/>
                <w:sz w:val="18"/>
              </w:rPr>
            </w:pPr>
            <w:r w:rsidRPr="00634982">
              <w:rPr>
                <w:rFonts w:ascii="Arial" w:hAnsi="Arial"/>
                <w:b/>
                <w:sz w:val="18"/>
              </w:rPr>
              <w:t>Allowanc</w:t>
            </w:r>
            <w:r>
              <w:rPr>
                <w:rFonts w:ascii="Arial" w:hAnsi="Arial"/>
                <w:b/>
                <w:sz w:val="18"/>
              </w:rPr>
              <w:t>e to be excluded from forecast</w:t>
            </w:r>
            <w:r w:rsidRPr="00634982">
              <w:rPr>
                <w:rFonts w:ascii="Arial" w:hAnsi="Arial"/>
                <w:b/>
                <w:sz w:val="18"/>
              </w:rPr>
              <w:t xml:space="preserve"> total quantities prior to the year below (= year after the dissolution of the pool, which is 2 years after relief) </w:t>
            </w:r>
          </w:p>
        </w:tc>
        <w:tc>
          <w:tcPr>
            <w:tcW w:w="1843" w:type="dxa"/>
          </w:tcPr>
          <w:p w14:paraId="6B6AF5EE" w14:textId="77777777" w:rsidR="00517961" w:rsidRPr="00634982" w:rsidRDefault="00517961" w:rsidP="00517961">
            <w:pPr>
              <w:jc w:val="center"/>
              <w:rPr>
                <w:rFonts w:ascii="Arial" w:hAnsi="Arial"/>
                <w:b/>
                <w:sz w:val="18"/>
              </w:rPr>
            </w:pPr>
            <w:r w:rsidRPr="00634982">
              <w:rPr>
                <w:rFonts w:ascii="Arial" w:hAnsi="Arial"/>
                <w:b/>
                <w:sz w:val="18"/>
              </w:rPr>
              <w:t>CRTC Telecom Decision or Notice establishing pool of CO Codes for initial CO Code assignments</w:t>
            </w:r>
          </w:p>
        </w:tc>
      </w:tr>
      <w:tr w:rsidR="00517961" w:rsidRPr="00634982" w14:paraId="6B6AF601" w14:textId="77777777" w:rsidTr="00A96271">
        <w:tc>
          <w:tcPr>
            <w:tcW w:w="1525" w:type="dxa"/>
          </w:tcPr>
          <w:p w14:paraId="6B6AF5FC" w14:textId="77777777" w:rsidR="00517961" w:rsidRPr="00634982" w:rsidRDefault="00517961" w:rsidP="00517961">
            <w:pPr>
              <w:jc w:val="center"/>
              <w:rPr>
                <w:rFonts w:ascii="Arial" w:hAnsi="Arial"/>
                <w:sz w:val="18"/>
              </w:rPr>
            </w:pPr>
            <w:r w:rsidRPr="00634982">
              <w:rPr>
                <w:rFonts w:ascii="Arial" w:hAnsi="Arial"/>
                <w:sz w:val="18"/>
              </w:rPr>
              <w:t>709</w:t>
            </w:r>
          </w:p>
        </w:tc>
        <w:tc>
          <w:tcPr>
            <w:tcW w:w="1260" w:type="dxa"/>
            <w:vAlign w:val="center"/>
          </w:tcPr>
          <w:p w14:paraId="6B6AF5FD" w14:textId="77777777" w:rsidR="00517961" w:rsidRDefault="00517961" w:rsidP="00517961">
            <w:pPr>
              <w:jc w:val="center"/>
              <w:rPr>
                <w:rFonts w:ascii="Arial" w:hAnsi="Arial" w:cs="Arial"/>
                <w:color w:val="000000"/>
                <w:sz w:val="18"/>
                <w:szCs w:val="18"/>
              </w:rPr>
            </w:pPr>
            <w:r>
              <w:rPr>
                <w:rFonts w:ascii="Arial" w:hAnsi="Arial" w:cs="Arial"/>
                <w:color w:val="000000"/>
                <w:sz w:val="18"/>
                <w:szCs w:val="18"/>
              </w:rPr>
              <w:t>2</w:t>
            </w:r>
          </w:p>
        </w:tc>
        <w:tc>
          <w:tcPr>
            <w:tcW w:w="2039" w:type="dxa"/>
          </w:tcPr>
          <w:p w14:paraId="6B6AF5FE" w14:textId="763A66AD" w:rsidR="00517961" w:rsidRPr="009D3092" w:rsidRDefault="00381D88" w:rsidP="00517961">
            <w:pPr>
              <w:jc w:val="center"/>
              <w:rPr>
                <w:rFonts w:ascii="Arial" w:hAnsi="Arial"/>
                <w:sz w:val="18"/>
              </w:rPr>
            </w:pPr>
            <w:r>
              <w:rPr>
                <w:rFonts w:ascii="Arial" w:hAnsi="Arial"/>
                <w:sz w:val="18"/>
              </w:rPr>
              <w:t>2024</w:t>
            </w:r>
          </w:p>
        </w:tc>
        <w:tc>
          <w:tcPr>
            <w:tcW w:w="2268" w:type="dxa"/>
          </w:tcPr>
          <w:p w14:paraId="6B6AF5FF" w14:textId="17B9E30B" w:rsidR="00517961" w:rsidRPr="009D3092" w:rsidRDefault="00227BE0" w:rsidP="00517961">
            <w:pPr>
              <w:jc w:val="center"/>
              <w:rPr>
                <w:rFonts w:ascii="Arial" w:hAnsi="Arial"/>
                <w:sz w:val="18"/>
              </w:rPr>
            </w:pPr>
            <w:r>
              <w:rPr>
                <w:rFonts w:ascii="Arial" w:hAnsi="Arial"/>
                <w:sz w:val="18"/>
              </w:rPr>
              <w:t>2026-02-17 (</w:t>
            </w:r>
            <w:r w:rsidR="00BB48C8">
              <w:rPr>
                <w:rFonts w:ascii="Arial" w:hAnsi="Arial"/>
                <w:sz w:val="18"/>
              </w:rPr>
              <w:t>2 years after Relief Date</w:t>
            </w:r>
            <w:r>
              <w:rPr>
                <w:rFonts w:ascii="Arial" w:hAnsi="Arial"/>
                <w:sz w:val="18"/>
              </w:rPr>
              <w:t>)</w:t>
            </w:r>
          </w:p>
        </w:tc>
        <w:tc>
          <w:tcPr>
            <w:tcW w:w="1843" w:type="dxa"/>
          </w:tcPr>
          <w:p w14:paraId="6B6AF600" w14:textId="77777777" w:rsidR="00517961" w:rsidRPr="009D3092" w:rsidRDefault="00517961" w:rsidP="00517961">
            <w:pPr>
              <w:jc w:val="center"/>
              <w:rPr>
                <w:rFonts w:ascii="Arial" w:hAnsi="Arial"/>
                <w:sz w:val="18"/>
              </w:rPr>
            </w:pPr>
            <w:r w:rsidRPr="009D3092">
              <w:rPr>
                <w:rFonts w:ascii="Arial" w:hAnsi="Arial"/>
                <w:sz w:val="18"/>
              </w:rPr>
              <w:t>Notice 2016-205</w:t>
            </w:r>
          </w:p>
        </w:tc>
      </w:tr>
    </w:tbl>
    <w:p w14:paraId="6B6AF602" w14:textId="77777777" w:rsidR="00CF0EFD" w:rsidRDefault="00CF0EFD" w:rsidP="00AF117F">
      <w:pPr>
        <w:rPr>
          <w:rFonts w:ascii="Arial" w:hAnsi="Arial"/>
          <w:sz w:val="22"/>
        </w:rPr>
      </w:pPr>
    </w:p>
    <w:p w14:paraId="6B6AF603" w14:textId="77777777" w:rsidR="00CB2B8C" w:rsidRDefault="00CB2B8C" w:rsidP="00CB2B8C">
      <w:pPr>
        <w:ind w:left="720"/>
        <w:rPr>
          <w:rFonts w:ascii="Arial" w:hAnsi="Arial"/>
          <w:sz w:val="22"/>
        </w:rPr>
      </w:pPr>
      <w:r>
        <w:rPr>
          <w:rFonts w:ascii="Arial" w:hAnsi="Arial"/>
          <w:sz w:val="22"/>
        </w:rPr>
        <w:t xml:space="preserve">The </w:t>
      </w:r>
      <w:r w:rsidR="008C41D3">
        <w:rPr>
          <w:rFonts w:ascii="Arial" w:hAnsi="Arial"/>
          <w:sz w:val="22"/>
        </w:rPr>
        <w:t xml:space="preserve">quantities </w:t>
      </w:r>
      <w:r w:rsidR="00A05264">
        <w:rPr>
          <w:rFonts w:ascii="Arial" w:hAnsi="Arial"/>
          <w:sz w:val="22"/>
        </w:rPr>
        <w:t>of CO Codes in the above table</w:t>
      </w:r>
      <w:r w:rsidR="00A812BE">
        <w:rPr>
          <w:rFonts w:ascii="Arial" w:hAnsi="Arial"/>
          <w:sz w:val="22"/>
        </w:rPr>
        <w:t>s</w:t>
      </w:r>
      <w:r w:rsidR="00A05264">
        <w:rPr>
          <w:rFonts w:ascii="Arial" w:hAnsi="Arial"/>
          <w:sz w:val="22"/>
        </w:rPr>
        <w:t xml:space="preserve"> </w:t>
      </w:r>
      <w:r>
        <w:rPr>
          <w:rFonts w:ascii="Arial" w:hAnsi="Arial"/>
          <w:sz w:val="22"/>
        </w:rPr>
        <w:t>should be carried forward for the 20</w:t>
      </w:r>
      <w:r w:rsidR="008C41D3">
        <w:rPr>
          <w:rFonts w:ascii="Arial" w:hAnsi="Arial"/>
          <w:sz w:val="22"/>
        </w:rPr>
        <w:t>-</w:t>
      </w:r>
      <w:r>
        <w:rPr>
          <w:rFonts w:ascii="Arial" w:hAnsi="Arial"/>
          <w:sz w:val="22"/>
        </w:rPr>
        <w:t>year study period with no growth.</w:t>
      </w:r>
    </w:p>
    <w:p w14:paraId="6B6AF604" w14:textId="77777777" w:rsidR="00C10B3B" w:rsidRDefault="00C10B3B" w:rsidP="00C10B3B">
      <w:pPr>
        <w:rPr>
          <w:rFonts w:ascii="Arial" w:hAnsi="Arial"/>
          <w:sz w:val="22"/>
        </w:rPr>
      </w:pPr>
    </w:p>
    <w:p w14:paraId="6B6AF605" w14:textId="77777777" w:rsidR="00F93808" w:rsidRDefault="00F93808">
      <w:pPr>
        <w:numPr>
          <w:ilvl w:val="0"/>
          <w:numId w:val="5"/>
        </w:numPr>
        <w:rPr>
          <w:rFonts w:ascii="Arial" w:hAnsi="Arial"/>
          <w:sz w:val="22"/>
        </w:rPr>
      </w:pPr>
      <w:r>
        <w:rPr>
          <w:rFonts w:ascii="Arial" w:hAnsi="Arial"/>
          <w:sz w:val="22"/>
        </w:rPr>
        <w:t xml:space="preserve">Where the CRTC has ordered or an RPC has recommended that quantities of CO Codes be set aside for a specified period of time for </w:t>
      </w:r>
      <w:r w:rsidR="000A63A9">
        <w:rPr>
          <w:rFonts w:ascii="Arial" w:hAnsi="Arial"/>
          <w:sz w:val="22"/>
        </w:rPr>
        <w:t xml:space="preserve">assignment to </w:t>
      </w:r>
      <w:r>
        <w:rPr>
          <w:rFonts w:ascii="Arial" w:hAnsi="Arial"/>
          <w:sz w:val="22"/>
        </w:rPr>
        <w:t>initial CO Code Applicants for a 2</w:t>
      </w:r>
      <w:r>
        <w:rPr>
          <w:rFonts w:ascii="Arial" w:hAnsi="Arial"/>
          <w:sz w:val="22"/>
        </w:rPr>
        <w:noBreakHyphen/>
        <w:t xml:space="preserve">year period after implementation of an Overlay, the CNA shall add such quantities to the actual quantity of CO Codes for </w:t>
      </w:r>
      <w:r w:rsidR="00976DD7">
        <w:rPr>
          <w:rFonts w:ascii="Arial" w:hAnsi="Arial"/>
          <w:sz w:val="22"/>
        </w:rPr>
        <w:t>1 </w:t>
      </w:r>
      <w:r>
        <w:rPr>
          <w:rFonts w:ascii="Arial" w:hAnsi="Arial"/>
          <w:sz w:val="22"/>
        </w:rPr>
        <w:t xml:space="preserve">January of the current year and carry them forward in the forecasts </w:t>
      </w:r>
      <w:r w:rsidR="000A63A9">
        <w:rPr>
          <w:rFonts w:ascii="Arial" w:hAnsi="Arial"/>
          <w:sz w:val="22"/>
        </w:rPr>
        <w:t xml:space="preserve">until the </w:t>
      </w:r>
      <w:r w:rsidR="00462144">
        <w:rPr>
          <w:rFonts w:ascii="Arial" w:hAnsi="Arial"/>
          <w:sz w:val="22"/>
        </w:rPr>
        <w:t>Relief Date</w:t>
      </w:r>
      <w:r w:rsidR="000A63A9">
        <w:rPr>
          <w:rFonts w:ascii="Arial" w:hAnsi="Arial"/>
          <w:sz w:val="22"/>
        </w:rPr>
        <w:t>, since the</w:t>
      </w:r>
      <w:r w:rsidR="008269C9">
        <w:rPr>
          <w:rFonts w:ascii="Arial" w:hAnsi="Arial"/>
          <w:sz w:val="22"/>
        </w:rPr>
        <w:t xml:space="preserve">se set-aside CO </w:t>
      </w:r>
      <w:r w:rsidR="00976DD7">
        <w:rPr>
          <w:rFonts w:ascii="Arial" w:hAnsi="Arial"/>
          <w:sz w:val="22"/>
        </w:rPr>
        <w:t xml:space="preserve">Codes </w:t>
      </w:r>
      <w:r w:rsidR="000A63A9">
        <w:rPr>
          <w:rFonts w:ascii="Arial" w:hAnsi="Arial"/>
          <w:sz w:val="22"/>
        </w:rPr>
        <w:t xml:space="preserve">are </w:t>
      </w:r>
      <w:r w:rsidR="008269C9">
        <w:rPr>
          <w:rFonts w:ascii="Arial" w:hAnsi="Arial"/>
          <w:sz w:val="22"/>
        </w:rPr>
        <w:t>unassignable</w:t>
      </w:r>
      <w:r w:rsidR="000A63A9">
        <w:rPr>
          <w:rFonts w:ascii="Arial" w:hAnsi="Arial"/>
          <w:sz w:val="22"/>
        </w:rPr>
        <w:t xml:space="preserve"> from the date </w:t>
      </w:r>
      <w:r w:rsidR="008269C9">
        <w:rPr>
          <w:rFonts w:ascii="Arial" w:hAnsi="Arial"/>
          <w:sz w:val="22"/>
        </w:rPr>
        <w:t xml:space="preserve">of the </w:t>
      </w:r>
      <w:r w:rsidR="000A63A9">
        <w:rPr>
          <w:rFonts w:ascii="Arial" w:hAnsi="Arial"/>
          <w:sz w:val="22"/>
        </w:rPr>
        <w:t xml:space="preserve">Decision until </w:t>
      </w:r>
      <w:r w:rsidR="008269C9">
        <w:rPr>
          <w:rFonts w:ascii="Arial" w:hAnsi="Arial"/>
          <w:sz w:val="22"/>
        </w:rPr>
        <w:t xml:space="preserve">immediately prior to </w:t>
      </w:r>
      <w:r w:rsidR="000A63A9">
        <w:rPr>
          <w:rFonts w:ascii="Arial" w:hAnsi="Arial"/>
          <w:sz w:val="22"/>
        </w:rPr>
        <w:t xml:space="preserve">the </w:t>
      </w:r>
      <w:r w:rsidR="001A4552">
        <w:rPr>
          <w:rFonts w:ascii="Arial" w:hAnsi="Arial"/>
          <w:sz w:val="22"/>
        </w:rPr>
        <w:t>Relief Date</w:t>
      </w:r>
      <w:r w:rsidR="00A05264">
        <w:rPr>
          <w:rFonts w:ascii="Arial" w:hAnsi="Arial"/>
          <w:sz w:val="22"/>
        </w:rPr>
        <w:t>, after which they become assignable (with limitations)</w:t>
      </w:r>
      <w:r w:rsidR="000A63A9">
        <w:rPr>
          <w:rFonts w:ascii="Arial" w:hAnsi="Arial"/>
          <w:sz w:val="22"/>
        </w:rPr>
        <w:t>.</w:t>
      </w:r>
      <w:r>
        <w:rPr>
          <w:rFonts w:ascii="Arial" w:hAnsi="Arial"/>
          <w:sz w:val="22"/>
        </w:rPr>
        <w:t xml:space="preserve"> The CNA should exclude such set</w:t>
      </w:r>
      <w:r w:rsidR="00CA29A4">
        <w:rPr>
          <w:rFonts w:ascii="Arial" w:hAnsi="Arial"/>
          <w:sz w:val="22"/>
        </w:rPr>
        <w:t>-</w:t>
      </w:r>
      <w:r>
        <w:rPr>
          <w:rFonts w:ascii="Arial" w:hAnsi="Arial"/>
          <w:sz w:val="22"/>
        </w:rPr>
        <w:t>aside CO Codes from the calculation of annual growth rates.</w:t>
      </w:r>
    </w:p>
    <w:p w14:paraId="6B6AF606" w14:textId="77777777" w:rsidR="00F34130" w:rsidRPr="00F34130" w:rsidRDefault="00F34130" w:rsidP="000C31BB">
      <w:pPr>
        <w:rPr>
          <w:rFonts w:ascii="Arial" w:hAnsi="Arial"/>
          <w:sz w:val="22"/>
          <w:szCs w:val="22"/>
        </w:rPr>
      </w:pPr>
    </w:p>
    <w:p w14:paraId="6B6AF607" w14:textId="6E555D58" w:rsidR="00F93808" w:rsidRDefault="00F93808">
      <w:pPr>
        <w:numPr>
          <w:ilvl w:val="0"/>
          <w:numId w:val="5"/>
        </w:numPr>
        <w:rPr>
          <w:rFonts w:ascii="Arial" w:hAnsi="Arial"/>
          <w:sz w:val="22"/>
        </w:rPr>
      </w:pPr>
      <w:r>
        <w:rPr>
          <w:rFonts w:ascii="Arial" w:hAnsi="Arial"/>
          <w:sz w:val="22"/>
        </w:rPr>
        <w:t xml:space="preserve">Future projections beyond the </w:t>
      </w:r>
      <w:r w:rsidR="00C67EA4">
        <w:rPr>
          <w:rFonts w:ascii="Arial" w:hAnsi="Arial"/>
          <w:sz w:val="22"/>
        </w:rPr>
        <w:t>six-</w:t>
      </w:r>
      <w:r>
        <w:rPr>
          <w:rFonts w:ascii="Arial" w:hAnsi="Arial"/>
          <w:sz w:val="22"/>
        </w:rPr>
        <w:t xml:space="preserve">year forecast period will be calculated using linear extrapolation and the average annual growth in quantity of CO Codes for the </w:t>
      </w:r>
      <w:del w:id="4" w:author="Fiona Clegg" w:date="2025-08-27T09:58:00Z" w16du:dateUtc="2025-08-27T13:58:00Z">
        <w:r w:rsidDel="003A73EB">
          <w:rPr>
            <w:rFonts w:ascii="Arial" w:hAnsi="Arial"/>
            <w:sz w:val="22"/>
          </w:rPr>
          <w:delText>six year</w:delText>
        </w:r>
      </w:del>
      <w:ins w:id="5" w:author="Fiona Clegg" w:date="2025-08-27T09:58:00Z" w16du:dateUtc="2025-08-27T13:58:00Z">
        <w:r w:rsidR="003A73EB">
          <w:rPr>
            <w:rFonts w:ascii="Arial" w:hAnsi="Arial"/>
            <w:sz w:val="22"/>
          </w:rPr>
          <w:t>six-year</w:t>
        </w:r>
      </w:ins>
      <w:r>
        <w:rPr>
          <w:rFonts w:ascii="Arial" w:hAnsi="Arial"/>
          <w:sz w:val="22"/>
        </w:rPr>
        <w:t xml:space="preserve"> forecast period, excluding any extraordinary factors such as returns or reclamations of large quantities of CO Codes and Codes identified in item 3 above</w:t>
      </w:r>
      <w:r w:rsidR="009C7A46">
        <w:rPr>
          <w:rFonts w:ascii="Arial" w:hAnsi="Arial"/>
          <w:sz w:val="22"/>
        </w:rPr>
        <w:t xml:space="preserve"> that would create an unreasonable projected future growth rate</w:t>
      </w:r>
      <w:r>
        <w:rPr>
          <w:rFonts w:ascii="Arial" w:hAnsi="Arial"/>
          <w:sz w:val="22"/>
        </w:rPr>
        <w:t>. Where the CNA believes, based on its analysis of past growth and NRUF forecast data for an NPA, that the six</w:t>
      </w:r>
      <w:r w:rsidR="008269C9">
        <w:rPr>
          <w:rFonts w:ascii="Arial" w:hAnsi="Arial"/>
          <w:sz w:val="22"/>
        </w:rPr>
        <w:t>-</w:t>
      </w:r>
      <w:r>
        <w:rPr>
          <w:rFonts w:ascii="Arial" w:hAnsi="Arial"/>
          <w:sz w:val="22"/>
        </w:rPr>
        <w:t>year forecast average annual growth may not be the best methodology for that NPA for projecting growth beyond the six</w:t>
      </w:r>
      <w:r w:rsidR="008269C9">
        <w:rPr>
          <w:rFonts w:ascii="Arial" w:hAnsi="Arial"/>
          <w:sz w:val="22"/>
        </w:rPr>
        <w:t>-</w:t>
      </w:r>
      <w:r>
        <w:rPr>
          <w:rFonts w:ascii="Arial" w:hAnsi="Arial"/>
          <w:sz w:val="22"/>
        </w:rPr>
        <w:t xml:space="preserve">year forecast period, the CNA shall </w:t>
      </w:r>
      <w:r w:rsidR="00FD59ED">
        <w:rPr>
          <w:rFonts w:ascii="Arial" w:hAnsi="Arial"/>
          <w:sz w:val="22"/>
        </w:rPr>
        <w:t xml:space="preserve">seek guidance from CRTC staff and will </w:t>
      </w:r>
      <w:r>
        <w:rPr>
          <w:rFonts w:ascii="Arial" w:hAnsi="Arial"/>
          <w:sz w:val="22"/>
        </w:rPr>
        <w:t xml:space="preserve">advise the CSCN </w:t>
      </w:r>
      <w:r w:rsidR="00FD59ED">
        <w:rPr>
          <w:rFonts w:ascii="Arial" w:hAnsi="Arial"/>
          <w:sz w:val="22"/>
        </w:rPr>
        <w:t>of</w:t>
      </w:r>
      <w:r>
        <w:rPr>
          <w:rFonts w:ascii="Arial" w:hAnsi="Arial"/>
          <w:sz w:val="22"/>
        </w:rPr>
        <w:t xml:space="preserve"> the alternat</w:t>
      </w:r>
      <w:r w:rsidR="008269C9">
        <w:rPr>
          <w:rFonts w:ascii="Arial" w:hAnsi="Arial"/>
          <w:sz w:val="22"/>
        </w:rPr>
        <w:t>iv</w:t>
      </w:r>
      <w:r>
        <w:rPr>
          <w:rFonts w:ascii="Arial" w:hAnsi="Arial"/>
          <w:sz w:val="22"/>
        </w:rPr>
        <w:t xml:space="preserve">e method </w:t>
      </w:r>
      <w:r w:rsidR="00FD59ED">
        <w:rPr>
          <w:rFonts w:ascii="Arial" w:hAnsi="Arial"/>
          <w:sz w:val="22"/>
        </w:rPr>
        <w:t>used</w:t>
      </w:r>
      <w:r>
        <w:rPr>
          <w:rFonts w:ascii="Arial" w:hAnsi="Arial"/>
          <w:sz w:val="22"/>
        </w:rPr>
        <w:t>. The six</w:t>
      </w:r>
      <w:r w:rsidR="008269C9">
        <w:rPr>
          <w:rFonts w:ascii="Arial" w:hAnsi="Arial"/>
          <w:sz w:val="22"/>
        </w:rPr>
        <w:t>-</w:t>
      </w:r>
      <w:r>
        <w:rPr>
          <w:rFonts w:ascii="Arial" w:hAnsi="Arial"/>
          <w:sz w:val="22"/>
        </w:rPr>
        <w:t xml:space="preserve">year average </w:t>
      </w:r>
      <w:r w:rsidR="00C7399D">
        <w:rPr>
          <w:rFonts w:ascii="Arial" w:hAnsi="Arial"/>
          <w:sz w:val="22"/>
        </w:rPr>
        <w:t xml:space="preserve">growth of CO Codes per year </w:t>
      </w:r>
      <w:r>
        <w:rPr>
          <w:rFonts w:ascii="Arial" w:hAnsi="Arial"/>
          <w:sz w:val="22"/>
        </w:rPr>
        <w:t>shall be calculated</w:t>
      </w:r>
      <w:r w:rsidR="00471047">
        <w:rPr>
          <w:rFonts w:ascii="Arial" w:hAnsi="Arial"/>
          <w:sz w:val="22"/>
        </w:rPr>
        <w:t xml:space="preserve"> as follows and rounded to one decimal point</w:t>
      </w:r>
      <w:r w:rsidR="00AD255B">
        <w:rPr>
          <w:rFonts w:ascii="Arial" w:hAnsi="Arial"/>
          <w:sz w:val="22"/>
        </w:rPr>
        <w:t xml:space="preserve"> at a </w:t>
      </w:r>
      <w:r w:rsidR="001B3BF5">
        <w:rPr>
          <w:rFonts w:ascii="Arial" w:hAnsi="Arial"/>
          <w:sz w:val="22"/>
        </w:rPr>
        <w:t>maximum</w:t>
      </w:r>
      <w:r w:rsidR="008B392D">
        <w:rPr>
          <w:rFonts w:ascii="Arial" w:hAnsi="Arial"/>
          <w:sz w:val="22"/>
        </w:rPr>
        <w:t xml:space="preserve"> (e.g., 5.14 rounds down to </w:t>
      </w:r>
      <w:r w:rsidR="00293A25">
        <w:rPr>
          <w:rFonts w:ascii="Arial" w:hAnsi="Arial"/>
          <w:sz w:val="22"/>
        </w:rPr>
        <w:t>5.1; 5.15</w:t>
      </w:r>
      <w:r w:rsidR="008B392D">
        <w:rPr>
          <w:rFonts w:ascii="Arial" w:hAnsi="Arial"/>
          <w:sz w:val="22"/>
        </w:rPr>
        <w:t xml:space="preserve"> rounds up to </w:t>
      </w:r>
      <w:r w:rsidR="00293A25">
        <w:rPr>
          <w:rFonts w:ascii="Arial" w:hAnsi="Arial"/>
          <w:sz w:val="22"/>
        </w:rPr>
        <w:t>5.2)</w:t>
      </w:r>
      <w:r>
        <w:rPr>
          <w:rFonts w:ascii="Arial" w:hAnsi="Arial"/>
          <w:sz w:val="22"/>
        </w:rPr>
        <w:t>:</w:t>
      </w:r>
    </w:p>
    <w:p w14:paraId="6B6AF608" w14:textId="77777777" w:rsidR="00F93808" w:rsidRDefault="00F93808">
      <w:pPr>
        <w:rPr>
          <w:rFonts w:ascii="Arial" w:hAnsi="Arial"/>
          <w:sz w:val="22"/>
        </w:rPr>
      </w:pPr>
    </w:p>
    <w:p w14:paraId="6B6AF609" w14:textId="77777777" w:rsidR="00B21453" w:rsidRDefault="00B21453">
      <w:pPr>
        <w:ind w:left="720"/>
        <w:rPr>
          <w:rFonts w:ascii="Arial" w:hAnsi="Arial"/>
          <w:sz w:val="18"/>
        </w:rPr>
      </w:pPr>
      <w:r>
        <w:rPr>
          <w:rFonts w:ascii="Arial" w:hAnsi="Arial"/>
          <w:sz w:val="18"/>
        </w:rPr>
        <w:t xml:space="preserve">6 Year Average Growth of CO Codes per Year = </w:t>
      </w:r>
    </w:p>
    <w:p w14:paraId="6B6AF60A" w14:textId="77777777" w:rsidR="00F93808" w:rsidRDefault="00FD59ED">
      <w:pPr>
        <w:ind w:left="720"/>
        <w:rPr>
          <w:rFonts w:ascii="Arial" w:hAnsi="Arial"/>
          <w:sz w:val="18"/>
        </w:rPr>
      </w:pPr>
      <w:r>
        <w:rPr>
          <w:rFonts w:ascii="Arial" w:hAnsi="Arial"/>
          <w:sz w:val="18"/>
        </w:rPr>
        <w:t>[(Forecast</w:t>
      </w:r>
      <w:r w:rsidR="00F93808">
        <w:rPr>
          <w:rFonts w:ascii="Arial" w:hAnsi="Arial"/>
          <w:sz w:val="18"/>
        </w:rPr>
        <w:t xml:space="preserve"> Quantity of CO Codes in year six) – (Actual Quantity in </w:t>
      </w:r>
      <w:r w:rsidR="007741B8">
        <w:rPr>
          <w:rFonts w:ascii="Arial" w:hAnsi="Arial"/>
          <w:sz w:val="18"/>
        </w:rPr>
        <w:t>1 </w:t>
      </w:r>
      <w:r w:rsidR="00F93808">
        <w:rPr>
          <w:rFonts w:ascii="Arial" w:hAnsi="Arial"/>
          <w:sz w:val="18"/>
        </w:rPr>
        <w:t>January of Current Year)]/6</w:t>
      </w:r>
    </w:p>
    <w:p w14:paraId="6B6AF60B" w14:textId="77777777" w:rsidR="004B0417" w:rsidRDefault="004B0417">
      <w:pPr>
        <w:ind w:left="720"/>
        <w:rPr>
          <w:rFonts w:ascii="Arial" w:hAnsi="Arial"/>
          <w:sz w:val="18"/>
        </w:rPr>
      </w:pPr>
    </w:p>
    <w:p w14:paraId="6B6AF60C" w14:textId="77777777" w:rsidR="00950901" w:rsidRDefault="00950901" w:rsidP="00AD2E21">
      <w:pPr>
        <w:ind w:left="720"/>
        <w:rPr>
          <w:rFonts w:ascii="Arial" w:hAnsi="Arial"/>
          <w:sz w:val="22"/>
        </w:rPr>
      </w:pPr>
      <w:r>
        <w:rPr>
          <w:rFonts w:ascii="Arial" w:hAnsi="Arial"/>
          <w:sz w:val="22"/>
        </w:rPr>
        <w:t xml:space="preserve">When extending the forecast from 7 to 20 years, the CNA should use the </w:t>
      </w:r>
      <w:r w:rsidR="0032407A">
        <w:rPr>
          <w:rFonts w:ascii="Arial" w:hAnsi="Arial"/>
          <w:sz w:val="22"/>
        </w:rPr>
        <w:t xml:space="preserve">six year forecast </w:t>
      </w:r>
      <w:r>
        <w:rPr>
          <w:rFonts w:ascii="Arial" w:hAnsi="Arial"/>
          <w:sz w:val="22"/>
        </w:rPr>
        <w:t xml:space="preserve">average </w:t>
      </w:r>
      <w:r w:rsidR="0032407A">
        <w:rPr>
          <w:rFonts w:ascii="Arial" w:hAnsi="Arial"/>
          <w:sz w:val="22"/>
        </w:rPr>
        <w:t xml:space="preserve">annual </w:t>
      </w:r>
      <w:r>
        <w:rPr>
          <w:rFonts w:ascii="Arial" w:hAnsi="Arial"/>
          <w:sz w:val="22"/>
        </w:rPr>
        <w:t xml:space="preserve">growth, calculated to one </w:t>
      </w:r>
      <w:r w:rsidR="0032407A">
        <w:rPr>
          <w:rFonts w:ascii="Arial" w:hAnsi="Arial"/>
          <w:sz w:val="22"/>
        </w:rPr>
        <w:t>decimal point, to develop the 1 </w:t>
      </w:r>
      <w:r>
        <w:rPr>
          <w:rFonts w:ascii="Arial" w:hAnsi="Arial"/>
          <w:sz w:val="22"/>
        </w:rPr>
        <w:t>January quantity of CO Codes for each year (e.g., in year seven 100+5.4=105.4 rounds up to 106; in year eight 105.4+5.4=110.8 rounds up to 111).</w:t>
      </w:r>
    </w:p>
    <w:p w14:paraId="6B6AF60D" w14:textId="77777777" w:rsidR="00950901" w:rsidRDefault="00950901">
      <w:pPr>
        <w:rPr>
          <w:rFonts w:ascii="Arial" w:hAnsi="Arial"/>
          <w:sz w:val="22"/>
        </w:rPr>
      </w:pPr>
    </w:p>
    <w:p w14:paraId="6B6AF60E" w14:textId="19F53627" w:rsidR="00F93808" w:rsidRDefault="00F93808">
      <w:pPr>
        <w:numPr>
          <w:ilvl w:val="0"/>
          <w:numId w:val="5"/>
        </w:numPr>
        <w:rPr>
          <w:rFonts w:ascii="Arial" w:hAnsi="Arial"/>
          <w:sz w:val="22"/>
        </w:rPr>
      </w:pPr>
      <w:r>
        <w:rPr>
          <w:rFonts w:ascii="Arial" w:hAnsi="Arial"/>
          <w:sz w:val="22"/>
        </w:rPr>
        <w:lastRenderedPageBreak/>
        <w:t xml:space="preserve">The CNA shall provide for each NPA the total quantity of actual and forecast CO Codes and a breakdown of the quantity of “Unassignable CO Codes” as per section 3.7 of the </w:t>
      </w:r>
      <w:r w:rsidR="00221EFA">
        <w:rPr>
          <w:rFonts w:ascii="Arial" w:hAnsi="Arial"/>
          <w:sz w:val="22"/>
        </w:rPr>
        <w:t>CRTC</w:t>
      </w:r>
      <w:r w:rsidR="00C86AB3">
        <w:rPr>
          <w:rFonts w:ascii="Arial" w:hAnsi="Arial"/>
          <w:sz w:val="22"/>
        </w:rPr>
        <w:t xml:space="preserve">-approved </w:t>
      </w:r>
      <w:r w:rsidRPr="00B46A52">
        <w:rPr>
          <w:rFonts w:ascii="Arial" w:hAnsi="Arial"/>
          <w:i/>
          <w:iCs/>
          <w:sz w:val="22"/>
        </w:rPr>
        <w:t>Canadian Central Office Code (NXX) Assignment Guideline</w:t>
      </w:r>
      <w:r w:rsidR="00B411C2">
        <w:rPr>
          <w:rFonts w:ascii="Arial" w:hAnsi="Arial"/>
          <w:sz w:val="22"/>
        </w:rPr>
        <w:t xml:space="preserve">, or as otherwise directed in writing by </w:t>
      </w:r>
      <w:r w:rsidR="00FD59ED">
        <w:rPr>
          <w:rFonts w:ascii="Arial" w:hAnsi="Arial"/>
          <w:sz w:val="22"/>
        </w:rPr>
        <w:t>CRTC staff</w:t>
      </w:r>
      <w:r w:rsidR="00B411C2">
        <w:rPr>
          <w:rFonts w:ascii="Arial" w:hAnsi="Arial"/>
          <w:sz w:val="22"/>
        </w:rPr>
        <w:t xml:space="preserve"> </w:t>
      </w:r>
      <w:r>
        <w:rPr>
          <w:rFonts w:ascii="Arial" w:hAnsi="Arial"/>
          <w:sz w:val="22"/>
        </w:rPr>
        <w:t xml:space="preserve">when the draft aggregate results are released, and </w:t>
      </w:r>
      <w:del w:id="6" w:author="Fiona Clegg" w:date="2025-08-27T09:59:00Z" w16du:dateUtc="2025-08-27T13:59:00Z">
        <w:r w:rsidDel="006F2B44">
          <w:rPr>
            <w:rFonts w:ascii="Arial" w:hAnsi="Arial"/>
            <w:sz w:val="22"/>
          </w:rPr>
          <w:delText xml:space="preserve">in the subsequent </w:delText>
        </w:r>
        <w:r w:rsidR="00AB19D9" w:rsidDel="006F2B44">
          <w:rPr>
            <w:rFonts w:ascii="Arial" w:hAnsi="Arial"/>
            <w:sz w:val="22"/>
          </w:rPr>
          <w:delText>2026 </w:delText>
        </w:r>
        <w:r w:rsidDel="006F2B44">
          <w:rPr>
            <w:rFonts w:ascii="Arial" w:hAnsi="Arial"/>
            <w:sz w:val="22"/>
          </w:rPr>
          <w:delText xml:space="preserve">NRUF Report to the CSCN </w:delText>
        </w:r>
      </w:del>
      <w:r>
        <w:rPr>
          <w:rFonts w:ascii="Arial" w:hAnsi="Arial"/>
          <w:sz w:val="22"/>
        </w:rPr>
        <w:t>after the aggregate results are finalized.</w:t>
      </w:r>
    </w:p>
    <w:p w14:paraId="6B6AF60F" w14:textId="77777777" w:rsidR="00F11F9B" w:rsidRDefault="00F11F9B" w:rsidP="00F11F9B">
      <w:pPr>
        <w:rPr>
          <w:rFonts w:ascii="Arial" w:hAnsi="Arial"/>
          <w:sz w:val="22"/>
        </w:rPr>
      </w:pPr>
    </w:p>
    <w:p w14:paraId="6B6AF610" w14:textId="78C38424" w:rsidR="00896102" w:rsidRDefault="00896102" w:rsidP="00896102">
      <w:pPr>
        <w:numPr>
          <w:ilvl w:val="0"/>
          <w:numId w:val="5"/>
        </w:numPr>
        <w:rPr>
          <w:rFonts w:ascii="Arial" w:hAnsi="Arial"/>
          <w:sz w:val="22"/>
        </w:rPr>
      </w:pPr>
      <w:r w:rsidRPr="00B12DD5">
        <w:rPr>
          <w:rFonts w:ascii="Arial" w:hAnsi="Arial"/>
          <w:sz w:val="22"/>
        </w:rPr>
        <w:t>The “</w:t>
      </w:r>
      <w:r w:rsidR="005C5AD2">
        <w:rPr>
          <w:rFonts w:ascii="Arial" w:hAnsi="Arial"/>
          <w:sz w:val="22"/>
        </w:rPr>
        <w:t>Administrative</w:t>
      </w:r>
      <w:r w:rsidR="005C5AD2" w:rsidRPr="00B12DD5">
        <w:rPr>
          <w:rFonts w:ascii="Arial" w:hAnsi="Arial"/>
          <w:sz w:val="22"/>
        </w:rPr>
        <w:t xml:space="preserve"> </w:t>
      </w:r>
      <w:r w:rsidRPr="00B12DD5">
        <w:rPr>
          <w:rFonts w:ascii="Arial" w:hAnsi="Arial"/>
          <w:sz w:val="22"/>
        </w:rPr>
        <w:t>Codes” and “Stranded</w:t>
      </w:r>
      <w:r w:rsidR="00221EFA">
        <w:rPr>
          <w:rFonts w:ascii="Arial" w:hAnsi="Arial"/>
          <w:sz w:val="22"/>
        </w:rPr>
        <w:t xml:space="preserve"> CO</w:t>
      </w:r>
      <w:r w:rsidRPr="00B12DD5">
        <w:rPr>
          <w:rFonts w:ascii="Arial" w:hAnsi="Arial"/>
          <w:sz w:val="22"/>
        </w:rPr>
        <w:t xml:space="preserve"> Codes” shall not be used in the calculation of the average annual future growth used for the 7</w:t>
      </w:r>
      <w:r w:rsidR="00C653F3">
        <w:rPr>
          <w:rFonts w:ascii="Arial" w:hAnsi="Arial"/>
          <w:sz w:val="22"/>
        </w:rPr>
        <w:t>-</w:t>
      </w:r>
      <w:r w:rsidRPr="00B12DD5">
        <w:rPr>
          <w:rFonts w:ascii="Arial" w:hAnsi="Arial"/>
          <w:sz w:val="22"/>
        </w:rPr>
        <w:t xml:space="preserve"> to 20</w:t>
      </w:r>
      <w:r w:rsidR="00C653F3">
        <w:rPr>
          <w:rFonts w:ascii="Arial" w:hAnsi="Arial"/>
          <w:sz w:val="22"/>
        </w:rPr>
        <w:t>-</w:t>
      </w:r>
      <w:r w:rsidRPr="00B12DD5">
        <w:rPr>
          <w:rFonts w:ascii="Arial" w:hAnsi="Arial"/>
          <w:sz w:val="22"/>
        </w:rPr>
        <w:t>year projection.</w:t>
      </w:r>
      <w:r w:rsidR="00E5016D" w:rsidRPr="00B12DD5">
        <w:rPr>
          <w:rFonts w:ascii="Arial" w:hAnsi="Arial"/>
          <w:sz w:val="22"/>
        </w:rPr>
        <w:t xml:space="preserve"> </w:t>
      </w:r>
    </w:p>
    <w:p w14:paraId="6B6AF611" w14:textId="77777777" w:rsidR="00F93808" w:rsidRDefault="00F93808">
      <w:pPr>
        <w:rPr>
          <w:rFonts w:ascii="Arial" w:hAnsi="Arial"/>
          <w:sz w:val="22"/>
        </w:rPr>
      </w:pPr>
    </w:p>
    <w:p w14:paraId="6B6AF612" w14:textId="22DFC58D" w:rsidR="00F93808" w:rsidRDefault="00F93808">
      <w:pPr>
        <w:numPr>
          <w:ilvl w:val="0"/>
          <w:numId w:val="5"/>
        </w:numPr>
        <w:rPr>
          <w:rFonts w:ascii="Arial" w:hAnsi="Arial"/>
          <w:sz w:val="22"/>
        </w:rPr>
      </w:pPr>
      <w:r>
        <w:rPr>
          <w:rFonts w:ascii="Arial" w:hAnsi="Arial"/>
          <w:sz w:val="22"/>
        </w:rPr>
        <w:t xml:space="preserve">The CNA shall </w:t>
      </w:r>
      <w:r w:rsidR="00790D6C">
        <w:rPr>
          <w:rFonts w:ascii="Arial" w:hAnsi="Arial"/>
          <w:sz w:val="22"/>
        </w:rPr>
        <w:t xml:space="preserve">not </w:t>
      </w:r>
      <w:r w:rsidR="00D00674">
        <w:rPr>
          <w:rFonts w:ascii="Arial" w:hAnsi="Arial"/>
          <w:sz w:val="22"/>
        </w:rPr>
        <w:t xml:space="preserve">add or </w:t>
      </w:r>
      <w:r w:rsidR="00790D6C">
        <w:rPr>
          <w:rFonts w:ascii="Arial" w:hAnsi="Arial"/>
          <w:sz w:val="22"/>
        </w:rPr>
        <w:t>include any demand for CO Codes for</w:t>
      </w:r>
      <w:r>
        <w:rPr>
          <w:rFonts w:ascii="Arial" w:hAnsi="Arial"/>
          <w:sz w:val="22"/>
        </w:rPr>
        <w:t xml:space="preserve"> proposed CLECs that did not submit NRUF forecasts</w:t>
      </w:r>
      <w:r w:rsidR="00D00674">
        <w:rPr>
          <w:rFonts w:ascii="Arial" w:hAnsi="Arial"/>
          <w:sz w:val="22"/>
        </w:rPr>
        <w:t>, other than the demand that is already allowed for in the quant</w:t>
      </w:r>
      <w:r w:rsidR="00FD59ED">
        <w:rPr>
          <w:rFonts w:ascii="Arial" w:hAnsi="Arial"/>
          <w:sz w:val="22"/>
        </w:rPr>
        <w:t>ity of CO Codes for unforecast</w:t>
      </w:r>
      <w:r w:rsidR="00D00674">
        <w:rPr>
          <w:rFonts w:ascii="Arial" w:hAnsi="Arial"/>
          <w:sz w:val="22"/>
        </w:rPr>
        <w:t xml:space="preserve"> demand specified by CRTC staff</w:t>
      </w:r>
      <w:r>
        <w:rPr>
          <w:rFonts w:ascii="Arial" w:hAnsi="Arial"/>
          <w:sz w:val="22"/>
        </w:rPr>
        <w:t>.</w:t>
      </w:r>
    </w:p>
    <w:p w14:paraId="6B6AF613" w14:textId="77777777" w:rsidR="00F93808" w:rsidRDefault="00F93808">
      <w:pPr>
        <w:rPr>
          <w:rFonts w:ascii="Arial" w:hAnsi="Arial"/>
          <w:sz w:val="22"/>
        </w:rPr>
      </w:pPr>
    </w:p>
    <w:p w14:paraId="6B6AF614" w14:textId="741F15B9" w:rsidR="00F93808" w:rsidRDefault="00B411C2">
      <w:pPr>
        <w:numPr>
          <w:ilvl w:val="0"/>
          <w:numId w:val="5"/>
        </w:numPr>
        <w:rPr>
          <w:rFonts w:ascii="Arial" w:hAnsi="Arial"/>
          <w:sz w:val="22"/>
        </w:rPr>
      </w:pPr>
      <w:r>
        <w:rPr>
          <w:rFonts w:ascii="Arial" w:hAnsi="Arial"/>
          <w:sz w:val="22"/>
        </w:rPr>
        <w:t xml:space="preserve">For the purpose of the NRUF </w:t>
      </w:r>
      <w:r w:rsidR="00F93808">
        <w:rPr>
          <w:rFonts w:ascii="Arial" w:hAnsi="Arial"/>
          <w:sz w:val="22"/>
        </w:rPr>
        <w:t xml:space="preserve">the CNA should assume that </w:t>
      </w:r>
      <w:r w:rsidR="00D13041">
        <w:rPr>
          <w:rFonts w:ascii="Arial" w:hAnsi="Arial"/>
          <w:sz w:val="22"/>
        </w:rPr>
        <w:t xml:space="preserve">the </w:t>
      </w:r>
      <w:r w:rsidR="00E5016D">
        <w:rPr>
          <w:rFonts w:ascii="Arial" w:hAnsi="Arial"/>
          <w:sz w:val="22"/>
        </w:rPr>
        <w:t>O</w:t>
      </w:r>
      <w:r w:rsidR="00F93808">
        <w:rPr>
          <w:rFonts w:ascii="Arial" w:hAnsi="Arial"/>
          <w:sz w:val="22"/>
        </w:rPr>
        <w:t xml:space="preserve">verlay </w:t>
      </w:r>
      <w:r w:rsidR="00E5016D">
        <w:rPr>
          <w:rFonts w:ascii="Arial" w:hAnsi="Arial"/>
          <w:sz w:val="22"/>
        </w:rPr>
        <w:t>M</w:t>
      </w:r>
      <w:r w:rsidR="00A33418">
        <w:rPr>
          <w:rFonts w:ascii="Arial" w:hAnsi="Arial"/>
          <w:sz w:val="22"/>
        </w:rPr>
        <w:t>ethod will be used</w:t>
      </w:r>
      <w:r>
        <w:rPr>
          <w:rFonts w:ascii="Arial" w:hAnsi="Arial"/>
          <w:sz w:val="22"/>
        </w:rPr>
        <w:t xml:space="preserve"> for future NPA Reliefs unless CRTC staff advises otherwise</w:t>
      </w:r>
      <w:r w:rsidR="00F93808">
        <w:rPr>
          <w:rFonts w:ascii="Arial" w:hAnsi="Arial"/>
          <w:sz w:val="22"/>
        </w:rPr>
        <w:t>.</w:t>
      </w:r>
    </w:p>
    <w:p w14:paraId="6B6AF615" w14:textId="77777777" w:rsidR="00F93808" w:rsidRDefault="00F93808">
      <w:pPr>
        <w:rPr>
          <w:rFonts w:ascii="Arial" w:hAnsi="Arial"/>
          <w:sz w:val="22"/>
        </w:rPr>
      </w:pPr>
    </w:p>
    <w:p w14:paraId="6B6AF616" w14:textId="50089C02" w:rsidR="00F93808" w:rsidRDefault="00F93808">
      <w:pPr>
        <w:numPr>
          <w:ilvl w:val="0"/>
          <w:numId w:val="5"/>
        </w:numPr>
        <w:rPr>
          <w:rFonts w:ascii="Arial" w:hAnsi="Arial"/>
          <w:sz w:val="22"/>
        </w:rPr>
      </w:pPr>
      <w:r>
        <w:rPr>
          <w:rFonts w:ascii="Arial" w:hAnsi="Arial"/>
          <w:sz w:val="22"/>
        </w:rPr>
        <w:t xml:space="preserve">With respect to </w:t>
      </w:r>
      <w:r w:rsidR="0066137A">
        <w:rPr>
          <w:rFonts w:ascii="Arial" w:hAnsi="Arial"/>
          <w:sz w:val="22"/>
        </w:rPr>
        <w:t>NPAs</w:t>
      </w:r>
      <w:r>
        <w:rPr>
          <w:rFonts w:ascii="Arial" w:hAnsi="Arial"/>
          <w:sz w:val="22"/>
        </w:rPr>
        <w:t xml:space="preserve"> that are due to exhaust approximately in the </w:t>
      </w:r>
      <w:r w:rsidR="00AB19D9" w:rsidRPr="00B12DD5">
        <w:rPr>
          <w:rFonts w:ascii="Arial" w:hAnsi="Arial"/>
          <w:sz w:val="22"/>
        </w:rPr>
        <w:t>20</w:t>
      </w:r>
      <w:r w:rsidR="00AB19D9">
        <w:rPr>
          <w:rFonts w:ascii="Arial" w:hAnsi="Arial"/>
          <w:sz w:val="22"/>
        </w:rPr>
        <w:t xml:space="preserve">46 </w:t>
      </w:r>
      <w:r>
        <w:rPr>
          <w:rFonts w:ascii="Arial" w:hAnsi="Arial"/>
          <w:sz w:val="22"/>
        </w:rPr>
        <w:t xml:space="preserve">timeframe, the CNA should exercise its best </w:t>
      </w:r>
      <w:r w:rsidR="00E5016D">
        <w:rPr>
          <w:rFonts w:ascii="Arial" w:hAnsi="Arial"/>
          <w:sz w:val="22"/>
        </w:rPr>
        <w:t>judgment</w:t>
      </w:r>
      <w:r>
        <w:rPr>
          <w:rFonts w:ascii="Arial" w:hAnsi="Arial"/>
          <w:sz w:val="22"/>
        </w:rPr>
        <w:t xml:space="preserve"> in finalizing the forecast for those NPAs.</w:t>
      </w:r>
    </w:p>
    <w:p w14:paraId="6B6AF617" w14:textId="77777777" w:rsidR="00C56AC6" w:rsidRPr="00C56AC6" w:rsidRDefault="00C56AC6" w:rsidP="002E1DB5">
      <w:pPr>
        <w:rPr>
          <w:rFonts w:ascii="Arial" w:hAnsi="Arial"/>
          <w:sz w:val="22"/>
        </w:rPr>
      </w:pPr>
    </w:p>
    <w:sectPr w:rsidR="00C56AC6" w:rsidRPr="00C56AC6" w:rsidSect="00611A36">
      <w:headerReference w:type="first" r:id="rId1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0F1BE" w14:textId="77777777" w:rsidR="00D47169" w:rsidRDefault="00D47169">
      <w:r>
        <w:separator/>
      </w:r>
    </w:p>
  </w:endnote>
  <w:endnote w:type="continuationSeparator" w:id="0">
    <w:p w14:paraId="1AA17FD6" w14:textId="77777777" w:rsidR="00D47169" w:rsidRDefault="00D47169">
      <w:r>
        <w:continuationSeparator/>
      </w:r>
    </w:p>
  </w:endnote>
  <w:endnote w:type="continuationNotice" w:id="1">
    <w:p w14:paraId="05AA8C8F" w14:textId="77777777" w:rsidR="00D47169" w:rsidRDefault="00D471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A3648" w14:textId="77777777" w:rsidR="00D47169" w:rsidRDefault="00D47169">
      <w:r>
        <w:separator/>
      </w:r>
    </w:p>
  </w:footnote>
  <w:footnote w:type="continuationSeparator" w:id="0">
    <w:p w14:paraId="4CA4B4D4" w14:textId="77777777" w:rsidR="00D47169" w:rsidRDefault="00D47169">
      <w:r>
        <w:continuationSeparator/>
      </w:r>
    </w:p>
  </w:footnote>
  <w:footnote w:type="continuationNotice" w:id="1">
    <w:p w14:paraId="2B5A3C41" w14:textId="77777777" w:rsidR="00D47169" w:rsidRDefault="00D471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AF61C" w14:textId="77777777" w:rsidR="0027790F" w:rsidRDefault="00ED11BC">
    <w:pPr>
      <w:pStyle w:val="Header"/>
      <w:tabs>
        <w:tab w:val="clear" w:pos="4320"/>
        <w:tab w:val="clear" w:pos="8640"/>
        <w:tab w:val="center" w:pos="2160"/>
        <w:tab w:val="right" w:pos="9360"/>
      </w:tabs>
      <w:ind w:right="-720"/>
      <w:rPr>
        <w:b/>
        <w:sz w:val="96"/>
      </w:rPr>
    </w:pPr>
    <w:r>
      <w:rPr>
        <w:noProof/>
      </w:rPr>
      <mc:AlternateContent>
        <mc:Choice Requires="wps">
          <w:drawing>
            <wp:anchor distT="0" distB="0" distL="114300" distR="114300" simplePos="0" relativeHeight="251658240" behindDoc="0" locked="0" layoutInCell="0" allowOverlap="1" wp14:anchorId="6B6AF620" wp14:editId="6B6AF621">
              <wp:simplePos x="0" y="0"/>
              <wp:positionH relativeFrom="column">
                <wp:posOffset>4617720</wp:posOffset>
              </wp:positionH>
              <wp:positionV relativeFrom="paragraph">
                <wp:posOffset>0</wp:posOffset>
              </wp:positionV>
              <wp:extent cx="1463040" cy="914400"/>
              <wp:effectExtent l="0" t="0" r="381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6AF622" w14:textId="348B5E4C" w:rsidR="0027790F" w:rsidRDefault="00663E64">
                          <w:pPr>
                            <w:rPr>
                              <w:sz w:val="14"/>
                            </w:rPr>
                          </w:pPr>
                          <w:r>
                            <w:rPr>
                              <w:sz w:val="14"/>
                            </w:rPr>
                            <w:t>Kelly T. Walsh</w:t>
                          </w:r>
                        </w:p>
                        <w:p w14:paraId="6B6AF623" w14:textId="77777777" w:rsidR="0027790F" w:rsidRDefault="0027790F">
                          <w:pPr>
                            <w:rPr>
                              <w:sz w:val="14"/>
                            </w:rPr>
                          </w:pPr>
                          <w:r>
                            <w:rPr>
                              <w:sz w:val="14"/>
                            </w:rPr>
                            <w:t>Chair - CSCN</w:t>
                          </w:r>
                        </w:p>
                        <w:p w14:paraId="6B6AF624" w14:textId="22BAD30D" w:rsidR="0027790F" w:rsidRDefault="0027790F">
                          <w:pPr>
                            <w:rPr>
                              <w:sz w:val="14"/>
                            </w:rPr>
                          </w:pPr>
                          <w:r>
                            <w:rPr>
                              <w:sz w:val="14"/>
                            </w:rPr>
                            <w:t>c/o</w:t>
                          </w:r>
                          <w:r w:rsidR="0082734F">
                            <w:rPr>
                              <w:sz w:val="14"/>
                            </w:rPr>
                            <w:t xml:space="preserve"> COMsolve Inc.</w:t>
                          </w:r>
                        </w:p>
                        <w:p w14:paraId="6B6AF625" w14:textId="505D1EA4" w:rsidR="0027790F" w:rsidRDefault="001C6028">
                          <w:pPr>
                            <w:rPr>
                              <w:sz w:val="14"/>
                            </w:rPr>
                          </w:pPr>
                          <w:r w:rsidRPr="001C6028">
                            <w:rPr>
                              <w:sz w:val="14"/>
                            </w:rPr>
                            <w:t>880 Taylor Creek Drive, Room 102</w:t>
                          </w:r>
                        </w:p>
                        <w:p w14:paraId="6B6AF626" w14:textId="0396D7E8" w:rsidR="0027790F" w:rsidRDefault="001C6028">
                          <w:pPr>
                            <w:rPr>
                              <w:sz w:val="14"/>
                            </w:rPr>
                          </w:pPr>
                          <w:r w:rsidRPr="001C6028">
                            <w:rPr>
                              <w:sz w:val="14"/>
                            </w:rPr>
                            <w:t>Orleans, ON K4A 0Z9</w:t>
                          </w:r>
                        </w:p>
                        <w:p w14:paraId="6B6AF627" w14:textId="55E43B8E" w:rsidR="0027790F" w:rsidRPr="00223F28" w:rsidRDefault="0027790F">
                          <w:pPr>
                            <w:rPr>
                              <w:sz w:val="14"/>
                              <w:lang w:val="fr-CA"/>
                            </w:rPr>
                          </w:pPr>
                          <w:r w:rsidRPr="00223F28">
                            <w:rPr>
                              <w:sz w:val="14"/>
                              <w:lang w:val="fr-CA"/>
                            </w:rPr>
                            <w:t xml:space="preserve">Email:  </w:t>
                          </w:r>
                          <w:r w:rsidR="00E314BB">
                            <w:rPr>
                              <w:sz w:val="14"/>
                              <w:lang w:val="fr-CA"/>
                            </w:rPr>
                            <w:t>kelly.walsh</w:t>
                          </w:r>
                          <w:r w:rsidR="0082734F">
                            <w:rPr>
                              <w:sz w:val="14"/>
                              <w:lang w:val="fr-CA"/>
                            </w:rPr>
                            <w:t>@cnac.ca</w:t>
                          </w:r>
                        </w:p>
                        <w:p w14:paraId="6B6AF628" w14:textId="6DA7134A" w:rsidR="0027790F" w:rsidRPr="00223F28" w:rsidRDefault="0027790F">
                          <w:pPr>
                            <w:rPr>
                              <w:sz w:val="14"/>
                              <w:lang w:val="fr-CA"/>
                            </w:rPr>
                          </w:pPr>
                          <w:r w:rsidRPr="00223F28">
                            <w:rPr>
                              <w:sz w:val="14"/>
                              <w:lang w:val="fr-CA"/>
                            </w:rPr>
                            <w:t>Tel:  613-</w:t>
                          </w:r>
                          <w:r w:rsidR="0082734F">
                            <w:rPr>
                              <w:sz w:val="14"/>
                              <w:lang w:val="fr-CA"/>
                            </w:rPr>
                            <w:t>702-0016</w:t>
                          </w:r>
                        </w:p>
                        <w:p w14:paraId="6B6AF629" w14:textId="59D528EF" w:rsidR="0027790F" w:rsidRPr="00223F28" w:rsidRDefault="0027790F">
                          <w:pPr>
                            <w:rPr>
                              <w:sz w:val="14"/>
                              <w:lang w:val="fr-CA"/>
                            </w:rPr>
                          </w:pPr>
                          <w:r w:rsidRPr="00223F28">
                            <w:rPr>
                              <w:sz w:val="14"/>
                              <w:lang w:val="fr-CA"/>
                            </w:rPr>
                            <w:t>Fax:  613-</w:t>
                          </w:r>
                          <w:r w:rsidR="0082734F">
                            <w:rPr>
                              <w:sz w:val="14"/>
                              <w:lang w:val="fr-CA"/>
                            </w:rPr>
                            <w:t>702-0017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AF620" id="_x0000_t202" coordsize="21600,21600" o:spt="202" path="m,l,21600r21600,l21600,xe">
              <v:stroke joinstyle="miter"/>
              <v:path gradientshapeok="t" o:connecttype="rect"/>
            </v:shapetype>
            <v:shape id="Text Box 5" o:spid="_x0000_s1026" type="#_x0000_t202" style="position:absolute;margin-left:363.6pt;margin-top:0;width:115.2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" o:allowincell="f" stroked="f">
              <v:textbox>
                <w:txbxContent>
                  <w:p w14:paraId="6B6AF622" w14:textId="348B5E4C" w:rsidR="0027790F" w:rsidRDefault="00663E64">
                    <w:pPr>
                      <w:rPr>
                        <w:sz w:val="14"/>
                      </w:rPr>
                    </w:pPr>
                    <w:r>
                      <w:rPr>
                        <w:sz w:val="14"/>
                      </w:rPr>
                      <w:t>Kelly T. Walsh</w:t>
                    </w:r>
                  </w:p>
                  <w:p w14:paraId="6B6AF623" w14:textId="77777777" w:rsidR="0027790F" w:rsidRDefault="0027790F">
                    <w:pPr>
                      <w:rPr>
                        <w:sz w:val="14"/>
                      </w:rPr>
                    </w:pPr>
                    <w:r>
                      <w:rPr>
                        <w:sz w:val="14"/>
                      </w:rPr>
                      <w:t>Chair - CSCN</w:t>
                    </w:r>
                  </w:p>
                  <w:p w14:paraId="6B6AF624" w14:textId="22BAD30D" w:rsidR="0027790F" w:rsidRDefault="0027790F">
                    <w:pPr>
                      <w:rPr>
                        <w:sz w:val="14"/>
                      </w:rPr>
                    </w:pPr>
                    <w:r>
                      <w:rPr>
                        <w:sz w:val="14"/>
                      </w:rPr>
                      <w:t>c/o</w:t>
                    </w:r>
                    <w:r w:rsidR="0082734F">
                      <w:rPr>
                        <w:sz w:val="14"/>
                      </w:rPr>
                      <w:t xml:space="preserve"> COMsolve Inc.</w:t>
                    </w:r>
                  </w:p>
                  <w:p w14:paraId="6B6AF625" w14:textId="505D1EA4" w:rsidR="0027790F" w:rsidRDefault="001C6028">
                    <w:pPr>
                      <w:rPr>
                        <w:sz w:val="14"/>
                      </w:rPr>
                    </w:pPr>
                    <w:r w:rsidRPr="001C6028">
                      <w:rPr>
                        <w:sz w:val="14"/>
                      </w:rPr>
                      <w:t>880 Taylor Creek Drive, Room 102</w:t>
                    </w:r>
                  </w:p>
                  <w:p w14:paraId="6B6AF626" w14:textId="0396D7E8" w:rsidR="0027790F" w:rsidRDefault="001C6028">
                    <w:pPr>
                      <w:rPr>
                        <w:sz w:val="14"/>
                      </w:rPr>
                    </w:pPr>
                    <w:r w:rsidRPr="001C6028">
                      <w:rPr>
                        <w:sz w:val="14"/>
                      </w:rPr>
                      <w:t>Orleans, ON K4A 0Z9</w:t>
                    </w:r>
                  </w:p>
                  <w:p w14:paraId="6B6AF627" w14:textId="55E43B8E" w:rsidR="0027790F" w:rsidRPr="00223F28" w:rsidRDefault="0027790F">
                    <w:pPr>
                      <w:rPr>
                        <w:sz w:val="14"/>
                        <w:lang w:val="fr-CA"/>
                      </w:rPr>
                    </w:pPr>
                    <w:proofErr w:type="gramStart"/>
                    <w:r w:rsidRPr="00223F28">
                      <w:rPr>
                        <w:sz w:val="14"/>
                        <w:lang w:val="fr-CA"/>
                      </w:rPr>
                      <w:t>Email</w:t>
                    </w:r>
                    <w:proofErr w:type="gramEnd"/>
                    <w:r w:rsidRPr="00223F28">
                      <w:rPr>
                        <w:sz w:val="14"/>
                        <w:lang w:val="fr-CA"/>
                      </w:rPr>
                      <w:t xml:space="preserve">:  </w:t>
                    </w:r>
                    <w:r w:rsidR="00E314BB">
                      <w:rPr>
                        <w:sz w:val="14"/>
                        <w:lang w:val="fr-CA"/>
                      </w:rPr>
                      <w:t>kelly.walsh</w:t>
                    </w:r>
                    <w:r w:rsidR="0082734F">
                      <w:rPr>
                        <w:sz w:val="14"/>
                        <w:lang w:val="fr-CA"/>
                      </w:rPr>
                      <w:t>@cnac.ca</w:t>
                    </w:r>
                  </w:p>
                  <w:p w14:paraId="6B6AF628" w14:textId="6DA7134A" w:rsidR="0027790F" w:rsidRPr="00223F28" w:rsidRDefault="0027790F">
                    <w:pPr>
                      <w:rPr>
                        <w:sz w:val="14"/>
                        <w:lang w:val="fr-CA"/>
                      </w:rPr>
                    </w:pPr>
                    <w:r w:rsidRPr="00223F28">
                      <w:rPr>
                        <w:sz w:val="14"/>
                        <w:lang w:val="fr-CA"/>
                      </w:rPr>
                      <w:t>Tel:  613-</w:t>
                    </w:r>
                    <w:r w:rsidR="0082734F">
                      <w:rPr>
                        <w:sz w:val="14"/>
                        <w:lang w:val="fr-CA"/>
                      </w:rPr>
                      <w:t>702-0016</w:t>
                    </w:r>
                  </w:p>
                  <w:p w14:paraId="6B6AF629" w14:textId="59D528EF" w:rsidR="0027790F" w:rsidRPr="00223F28" w:rsidRDefault="0027790F">
                    <w:pPr>
                      <w:rPr>
                        <w:sz w:val="14"/>
                        <w:lang w:val="fr-CA"/>
                      </w:rPr>
                    </w:pPr>
                    <w:r w:rsidRPr="00223F28">
                      <w:rPr>
                        <w:sz w:val="14"/>
                        <w:lang w:val="fr-CA"/>
                      </w:rPr>
                      <w:t>Fax:  613-</w:t>
                    </w:r>
                    <w:r w:rsidR="0082734F">
                      <w:rPr>
                        <w:sz w:val="14"/>
                        <w:lang w:val="fr-CA"/>
                      </w:rPr>
                      <w:t>702-0017</w:t>
                    </w:r>
                  </w:p>
                </w:txbxContent>
              </v:textbox>
            </v:shape>
          </w:pict>
        </mc:Fallback>
      </mc:AlternateContent>
    </w:r>
    <w:r w:rsidR="0027790F">
      <w:rPr>
        <w:b/>
        <w:sz w:val="96"/>
      </w:rPr>
      <w:t>CSCN</w:t>
    </w:r>
    <w:r w:rsidR="0027790F">
      <w:rPr>
        <w:b/>
        <w:sz w:val="96"/>
      </w:rPr>
      <w:tab/>
    </w:r>
    <w:r w:rsidR="0027790F">
      <w:rPr>
        <w:b/>
        <w:sz w:val="96"/>
      </w:rPr>
      <w:tab/>
    </w:r>
  </w:p>
  <w:p w14:paraId="6B6AF61D" w14:textId="77777777" w:rsidR="0027790F" w:rsidRDefault="0027790F">
    <w:pPr>
      <w:pStyle w:val="Header"/>
      <w:tabs>
        <w:tab w:val="clear" w:pos="4320"/>
        <w:tab w:val="center" w:pos="2160"/>
      </w:tabs>
      <w:rPr>
        <w:b/>
        <w:sz w:val="28"/>
      </w:rPr>
    </w:pPr>
    <w:r>
      <w:rPr>
        <w:b/>
        <w:sz w:val="32"/>
      </w:rPr>
      <w:t>Canadian Steering Committee on Numbering</w:t>
    </w:r>
  </w:p>
  <w:p w14:paraId="6B6AF61E" w14:textId="77777777" w:rsidR="0027790F" w:rsidRDefault="002779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AF61F" w14:textId="77777777" w:rsidR="00F13209" w:rsidRPr="00297931" w:rsidRDefault="00F13209" w:rsidP="00297931">
    <w:pPr>
      <w:pStyle w:val="Header"/>
      <w:jc w:val="right"/>
      <w:rPr>
        <w:rFonts w:ascii="Arial" w:hAnsi="Arial" w:cs="Arial"/>
        <w:sz w:val="22"/>
        <w:szCs w:val="22"/>
      </w:rPr>
    </w:pPr>
    <w:r>
      <w:rPr>
        <w:rFonts w:ascii="Arial" w:hAnsi="Arial" w:cs="Arial"/>
        <w:sz w:val="22"/>
        <w:szCs w:val="22"/>
      </w:rPr>
      <w:t>Attachment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56F20"/>
    <w:multiLevelType w:val="hybridMultilevel"/>
    <w:tmpl w:val="C4D817B2"/>
    <w:lvl w:ilvl="0" w:tplc="BD3E9BE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034328"/>
    <w:multiLevelType w:val="multilevel"/>
    <w:tmpl w:val="2F820370"/>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16491D64"/>
    <w:multiLevelType w:val="hybridMultilevel"/>
    <w:tmpl w:val="396676A2"/>
    <w:lvl w:ilvl="0" w:tplc="A0F0A578">
      <w:start w:val="1"/>
      <w:numFmt w:val="decimal"/>
      <w:lvlText w:val="%1)"/>
      <w:lvlJc w:val="left"/>
      <w:pPr>
        <w:tabs>
          <w:tab w:val="num" w:pos="720"/>
        </w:tabs>
        <w:ind w:left="720" w:hanging="720"/>
      </w:pPr>
      <w:rPr>
        <w:rFonts w:hint="default"/>
      </w:rPr>
    </w:lvl>
    <w:lvl w:ilvl="1" w:tplc="602AB198" w:tentative="1">
      <w:start w:val="1"/>
      <w:numFmt w:val="lowerLetter"/>
      <w:lvlText w:val="%2."/>
      <w:lvlJc w:val="left"/>
      <w:pPr>
        <w:tabs>
          <w:tab w:val="num" w:pos="1440"/>
        </w:tabs>
        <w:ind w:left="1440" w:hanging="360"/>
      </w:pPr>
    </w:lvl>
    <w:lvl w:ilvl="2" w:tplc="916A0BEE" w:tentative="1">
      <w:start w:val="1"/>
      <w:numFmt w:val="lowerRoman"/>
      <w:lvlText w:val="%3."/>
      <w:lvlJc w:val="right"/>
      <w:pPr>
        <w:tabs>
          <w:tab w:val="num" w:pos="2160"/>
        </w:tabs>
        <w:ind w:left="2160" w:hanging="180"/>
      </w:pPr>
    </w:lvl>
    <w:lvl w:ilvl="3" w:tplc="03E4B072" w:tentative="1">
      <w:start w:val="1"/>
      <w:numFmt w:val="decimal"/>
      <w:lvlText w:val="%4."/>
      <w:lvlJc w:val="left"/>
      <w:pPr>
        <w:tabs>
          <w:tab w:val="num" w:pos="2880"/>
        </w:tabs>
        <w:ind w:left="2880" w:hanging="360"/>
      </w:pPr>
    </w:lvl>
    <w:lvl w:ilvl="4" w:tplc="989638B0" w:tentative="1">
      <w:start w:val="1"/>
      <w:numFmt w:val="lowerLetter"/>
      <w:lvlText w:val="%5."/>
      <w:lvlJc w:val="left"/>
      <w:pPr>
        <w:tabs>
          <w:tab w:val="num" w:pos="3600"/>
        </w:tabs>
        <w:ind w:left="3600" w:hanging="360"/>
      </w:pPr>
    </w:lvl>
    <w:lvl w:ilvl="5" w:tplc="1D825852" w:tentative="1">
      <w:start w:val="1"/>
      <w:numFmt w:val="lowerRoman"/>
      <w:lvlText w:val="%6."/>
      <w:lvlJc w:val="right"/>
      <w:pPr>
        <w:tabs>
          <w:tab w:val="num" w:pos="4320"/>
        </w:tabs>
        <w:ind w:left="4320" w:hanging="180"/>
      </w:pPr>
    </w:lvl>
    <w:lvl w:ilvl="6" w:tplc="D14E2090" w:tentative="1">
      <w:start w:val="1"/>
      <w:numFmt w:val="decimal"/>
      <w:lvlText w:val="%7."/>
      <w:lvlJc w:val="left"/>
      <w:pPr>
        <w:tabs>
          <w:tab w:val="num" w:pos="5040"/>
        </w:tabs>
        <w:ind w:left="5040" w:hanging="360"/>
      </w:pPr>
    </w:lvl>
    <w:lvl w:ilvl="7" w:tplc="B616F724" w:tentative="1">
      <w:start w:val="1"/>
      <w:numFmt w:val="lowerLetter"/>
      <w:lvlText w:val="%8."/>
      <w:lvlJc w:val="left"/>
      <w:pPr>
        <w:tabs>
          <w:tab w:val="num" w:pos="5760"/>
        </w:tabs>
        <w:ind w:left="5760" w:hanging="360"/>
      </w:pPr>
    </w:lvl>
    <w:lvl w:ilvl="8" w:tplc="CC3EE2FA" w:tentative="1">
      <w:start w:val="1"/>
      <w:numFmt w:val="lowerRoman"/>
      <w:lvlText w:val="%9."/>
      <w:lvlJc w:val="right"/>
      <w:pPr>
        <w:tabs>
          <w:tab w:val="num" w:pos="6480"/>
        </w:tabs>
        <w:ind w:left="6480" w:hanging="180"/>
      </w:pPr>
    </w:lvl>
  </w:abstractNum>
  <w:abstractNum w:abstractNumId="3" w15:restartNumberingAfterBreak="0">
    <w:nsid w:val="39DF515A"/>
    <w:multiLevelType w:val="singleLevel"/>
    <w:tmpl w:val="C9EAD3AA"/>
    <w:lvl w:ilvl="0">
      <w:start w:val="1"/>
      <w:numFmt w:val="bullet"/>
      <w:lvlText w:val=""/>
      <w:lvlJc w:val="left"/>
      <w:pPr>
        <w:tabs>
          <w:tab w:val="num" w:pos="360"/>
        </w:tabs>
        <w:ind w:left="360" w:hanging="360"/>
      </w:pPr>
      <w:rPr>
        <w:rFonts w:ascii="Symbol" w:hAnsi="Symbol" w:hint="default"/>
        <w:caps w:val="0"/>
        <w:strike w:val="0"/>
        <w:dstrike w:val="0"/>
        <w:vanish w:val="0"/>
        <w:color w:val="000000"/>
        <w:sz w:val="16"/>
        <w:effect w:val="none"/>
        <w:vertAlign w:val="baseline"/>
      </w:rPr>
    </w:lvl>
  </w:abstractNum>
  <w:abstractNum w:abstractNumId="4" w15:restartNumberingAfterBreak="0">
    <w:nsid w:val="3D6627FB"/>
    <w:multiLevelType w:val="singleLevel"/>
    <w:tmpl w:val="E10E6FE0"/>
    <w:lvl w:ilvl="0">
      <w:start w:val="1"/>
      <w:numFmt w:val="decimal"/>
      <w:lvlText w:val="%1."/>
      <w:lvlJc w:val="left"/>
      <w:pPr>
        <w:tabs>
          <w:tab w:val="num" w:pos="720"/>
        </w:tabs>
        <w:ind w:left="720" w:hanging="720"/>
      </w:pPr>
      <w:rPr>
        <w:rFonts w:hint="default"/>
      </w:rPr>
    </w:lvl>
  </w:abstractNum>
  <w:abstractNum w:abstractNumId="5" w15:restartNumberingAfterBreak="0">
    <w:nsid w:val="3FAC6C11"/>
    <w:multiLevelType w:val="multilevel"/>
    <w:tmpl w:val="6C882432"/>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6D3E42FA"/>
    <w:multiLevelType w:val="hybridMultilevel"/>
    <w:tmpl w:val="6C882432"/>
    <w:lvl w:ilvl="0" w:tplc="67B02B6A">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06D54A0"/>
    <w:multiLevelType w:val="hybridMultilevel"/>
    <w:tmpl w:val="BE96033C"/>
    <w:lvl w:ilvl="0" w:tplc="9C10A0D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5225FE7"/>
    <w:multiLevelType w:val="multilevel"/>
    <w:tmpl w:val="BF70AA5E"/>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79365E02"/>
    <w:multiLevelType w:val="multilevel"/>
    <w:tmpl w:val="9A0413F0"/>
    <w:lvl w:ilvl="0">
      <w:start w:val="1"/>
      <w:numFmt w:val="bullet"/>
      <w:lvlText w:val=""/>
      <w:lvlJc w:val="left"/>
      <w:pPr>
        <w:tabs>
          <w:tab w:val="num" w:pos="1080"/>
        </w:tabs>
        <w:ind w:left="1080" w:hanging="360"/>
      </w:pPr>
      <w:rPr>
        <w:rFonts w:ascii="Symbol" w:hAnsi="Symbol" w:hint="default"/>
      </w:rPr>
    </w:lvl>
    <w:lvl w:ilvl="1">
      <w:numFmt w:val="bullet"/>
      <w:lvlText w:val="-"/>
      <w:lvlJc w:val="left"/>
      <w:pPr>
        <w:ind w:left="1800" w:hanging="360"/>
      </w:pPr>
      <w:rPr>
        <w:rFonts w:ascii="Arial" w:eastAsia="Times New Roman" w:hAnsi="Arial" w:cs="Arial"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num w:numId="1" w16cid:durableId="941644503">
    <w:abstractNumId w:val="3"/>
  </w:num>
  <w:num w:numId="2" w16cid:durableId="553395476">
    <w:abstractNumId w:val="2"/>
  </w:num>
  <w:num w:numId="3" w16cid:durableId="1381006762">
    <w:abstractNumId w:val="1"/>
  </w:num>
  <w:num w:numId="4" w16cid:durableId="1023281801">
    <w:abstractNumId w:val="8"/>
  </w:num>
  <w:num w:numId="5" w16cid:durableId="1443837349">
    <w:abstractNumId w:val="4"/>
  </w:num>
  <w:num w:numId="6" w16cid:durableId="364064256">
    <w:abstractNumId w:val="9"/>
  </w:num>
  <w:num w:numId="7" w16cid:durableId="1248493013">
    <w:abstractNumId w:val="6"/>
  </w:num>
  <w:num w:numId="8" w16cid:durableId="671027686">
    <w:abstractNumId w:val="7"/>
  </w:num>
  <w:num w:numId="9" w16cid:durableId="1725983954">
    <w:abstractNumId w:val="5"/>
  </w:num>
  <w:num w:numId="10" w16cid:durableId="18718746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iona Clegg">
    <w15:presenceInfo w15:providerId="AD" w15:userId="S::fiona.clegg@cnac.ca::6101307f-7586-4958-8548-af06f314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21E"/>
    <w:rsid w:val="000108CA"/>
    <w:rsid w:val="0001093A"/>
    <w:rsid w:val="00020622"/>
    <w:rsid w:val="00031399"/>
    <w:rsid w:val="00031A5C"/>
    <w:rsid w:val="00034212"/>
    <w:rsid w:val="000413A0"/>
    <w:rsid w:val="00042B6C"/>
    <w:rsid w:val="00044287"/>
    <w:rsid w:val="00046301"/>
    <w:rsid w:val="0005204D"/>
    <w:rsid w:val="00052D7D"/>
    <w:rsid w:val="00065B7E"/>
    <w:rsid w:val="000666BE"/>
    <w:rsid w:val="00083800"/>
    <w:rsid w:val="00084881"/>
    <w:rsid w:val="000864DC"/>
    <w:rsid w:val="00097C66"/>
    <w:rsid w:val="000A1253"/>
    <w:rsid w:val="000A2E27"/>
    <w:rsid w:val="000A3CB3"/>
    <w:rsid w:val="000A62E7"/>
    <w:rsid w:val="000A63A9"/>
    <w:rsid w:val="000B1C6B"/>
    <w:rsid w:val="000B606C"/>
    <w:rsid w:val="000B6742"/>
    <w:rsid w:val="000C31BB"/>
    <w:rsid w:val="000D04E1"/>
    <w:rsid w:val="000D3A07"/>
    <w:rsid w:val="000F07CC"/>
    <w:rsid w:val="0010674A"/>
    <w:rsid w:val="00132147"/>
    <w:rsid w:val="00136B66"/>
    <w:rsid w:val="00146531"/>
    <w:rsid w:val="00146EA8"/>
    <w:rsid w:val="0015136C"/>
    <w:rsid w:val="00153EBE"/>
    <w:rsid w:val="00160EE3"/>
    <w:rsid w:val="001673F1"/>
    <w:rsid w:val="00167A12"/>
    <w:rsid w:val="00171111"/>
    <w:rsid w:val="001743BC"/>
    <w:rsid w:val="00183AD9"/>
    <w:rsid w:val="00184894"/>
    <w:rsid w:val="0018506E"/>
    <w:rsid w:val="0018633F"/>
    <w:rsid w:val="00196590"/>
    <w:rsid w:val="001A4552"/>
    <w:rsid w:val="001A5558"/>
    <w:rsid w:val="001A7262"/>
    <w:rsid w:val="001B2CAC"/>
    <w:rsid w:val="001B3BF5"/>
    <w:rsid w:val="001B5196"/>
    <w:rsid w:val="001C30FB"/>
    <w:rsid w:val="001C6028"/>
    <w:rsid w:val="001C7729"/>
    <w:rsid w:val="001D13D0"/>
    <w:rsid w:val="001D641F"/>
    <w:rsid w:val="001D7B5B"/>
    <w:rsid w:val="001E2C51"/>
    <w:rsid w:val="001E63CF"/>
    <w:rsid w:val="001E72C3"/>
    <w:rsid w:val="001F5A74"/>
    <w:rsid w:val="0021321E"/>
    <w:rsid w:val="002164DB"/>
    <w:rsid w:val="00221EFA"/>
    <w:rsid w:val="00223F28"/>
    <w:rsid w:val="00227BE0"/>
    <w:rsid w:val="00230EEB"/>
    <w:rsid w:val="00230F8F"/>
    <w:rsid w:val="00251CB8"/>
    <w:rsid w:val="002558EA"/>
    <w:rsid w:val="00256391"/>
    <w:rsid w:val="00256966"/>
    <w:rsid w:val="002606FA"/>
    <w:rsid w:val="0027790F"/>
    <w:rsid w:val="00281120"/>
    <w:rsid w:val="00293A25"/>
    <w:rsid w:val="00294FA3"/>
    <w:rsid w:val="002965A4"/>
    <w:rsid w:val="00297931"/>
    <w:rsid w:val="002B11B9"/>
    <w:rsid w:val="002C0130"/>
    <w:rsid w:val="002D3554"/>
    <w:rsid w:val="002D487C"/>
    <w:rsid w:val="002D69CB"/>
    <w:rsid w:val="002E0B15"/>
    <w:rsid w:val="002E1DB5"/>
    <w:rsid w:val="002F2CED"/>
    <w:rsid w:val="002F4CA4"/>
    <w:rsid w:val="002F6B36"/>
    <w:rsid w:val="002F782A"/>
    <w:rsid w:val="00301A25"/>
    <w:rsid w:val="00303F07"/>
    <w:rsid w:val="00310619"/>
    <w:rsid w:val="003118A1"/>
    <w:rsid w:val="00312D4E"/>
    <w:rsid w:val="003172FC"/>
    <w:rsid w:val="00320B63"/>
    <w:rsid w:val="00323836"/>
    <w:rsid w:val="0032407A"/>
    <w:rsid w:val="0032525B"/>
    <w:rsid w:val="0033780C"/>
    <w:rsid w:val="00350FE8"/>
    <w:rsid w:val="00381931"/>
    <w:rsid w:val="00381D88"/>
    <w:rsid w:val="0038407B"/>
    <w:rsid w:val="00385D85"/>
    <w:rsid w:val="003A73EB"/>
    <w:rsid w:val="003A7B21"/>
    <w:rsid w:val="003B1B60"/>
    <w:rsid w:val="003C5028"/>
    <w:rsid w:val="003D19F1"/>
    <w:rsid w:val="003D26CE"/>
    <w:rsid w:val="003D27D6"/>
    <w:rsid w:val="003D2B71"/>
    <w:rsid w:val="003F32C9"/>
    <w:rsid w:val="0041281B"/>
    <w:rsid w:val="00436484"/>
    <w:rsid w:val="00446650"/>
    <w:rsid w:val="004563BD"/>
    <w:rsid w:val="00457142"/>
    <w:rsid w:val="00457625"/>
    <w:rsid w:val="00462144"/>
    <w:rsid w:val="004652DA"/>
    <w:rsid w:val="00471047"/>
    <w:rsid w:val="00472B7C"/>
    <w:rsid w:val="00481211"/>
    <w:rsid w:val="0048123B"/>
    <w:rsid w:val="00487718"/>
    <w:rsid w:val="004A4AE5"/>
    <w:rsid w:val="004A5764"/>
    <w:rsid w:val="004B0417"/>
    <w:rsid w:val="004B2766"/>
    <w:rsid w:val="004B2B2E"/>
    <w:rsid w:val="004B2B81"/>
    <w:rsid w:val="004D018C"/>
    <w:rsid w:val="004E3798"/>
    <w:rsid w:val="004F6C4C"/>
    <w:rsid w:val="00502D8F"/>
    <w:rsid w:val="005048D8"/>
    <w:rsid w:val="00504D9B"/>
    <w:rsid w:val="005069D9"/>
    <w:rsid w:val="00517961"/>
    <w:rsid w:val="00522521"/>
    <w:rsid w:val="0053316D"/>
    <w:rsid w:val="00537EC0"/>
    <w:rsid w:val="00543A72"/>
    <w:rsid w:val="00546CD5"/>
    <w:rsid w:val="005515FD"/>
    <w:rsid w:val="00551964"/>
    <w:rsid w:val="00556824"/>
    <w:rsid w:val="00557444"/>
    <w:rsid w:val="00563D70"/>
    <w:rsid w:val="0058696C"/>
    <w:rsid w:val="00593C38"/>
    <w:rsid w:val="00594726"/>
    <w:rsid w:val="005964A1"/>
    <w:rsid w:val="005A1B50"/>
    <w:rsid w:val="005A2DAD"/>
    <w:rsid w:val="005C5AD2"/>
    <w:rsid w:val="005C67BF"/>
    <w:rsid w:val="005C7300"/>
    <w:rsid w:val="005D1951"/>
    <w:rsid w:val="005D336E"/>
    <w:rsid w:val="005D6DC3"/>
    <w:rsid w:val="005E3330"/>
    <w:rsid w:val="005E4073"/>
    <w:rsid w:val="005E496F"/>
    <w:rsid w:val="005E6898"/>
    <w:rsid w:val="005F0EB8"/>
    <w:rsid w:val="005F29D8"/>
    <w:rsid w:val="0060199C"/>
    <w:rsid w:val="00604C8C"/>
    <w:rsid w:val="00611A36"/>
    <w:rsid w:val="00612A24"/>
    <w:rsid w:val="0061732F"/>
    <w:rsid w:val="00623FDA"/>
    <w:rsid w:val="00627EB8"/>
    <w:rsid w:val="006308F4"/>
    <w:rsid w:val="00633276"/>
    <w:rsid w:val="00634982"/>
    <w:rsid w:val="0063584E"/>
    <w:rsid w:val="00645937"/>
    <w:rsid w:val="00646ACF"/>
    <w:rsid w:val="0065290F"/>
    <w:rsid w:val="00657420"/>
    <w:rsid w:val="0065752F"/>
    <w:rsid w:val="0066137A"/>
    <w:rsid w:val="00663E64"/>
    <w:rsid w:val="00666626"/>
    <w:rsid w:val="00671218"/>
    <w:rsid w:val="0067327D"/>
    <w:rsid w:val="006741DA"/>
    <w:rsid w:val="006762B4"/>
    <w:rsid w:val="00677899"/>
    <w:rsid w:val="00681072"/>
    <w:rsid w:val="00686A3B"/>
    <w:rsid w:val="00696A8B"/>
    <w:rsid w:val="006A7C97"/>
    <w:rsid w:val="006B22D6"/>
    <w:rsid w:val="006B30F6"/>
    <w:rsid w:val="006C319F"/>
    <w:rsid w:val="006D265B"/>
    <w:rsid w:val="006E066D"/>
    <w:rsid w:val="006E1B8B"/>
    <w:rsid w:val="006E6D7E"/>
    <w:rsid w:val="006F2B44"/>
    <w:rsid w:val="006F5AF2"/>
    <w:rsid w:val="006F61B5"/>
    <w:rsid w:val="006F6822"/>
    <w:rsid w:val="00700F81"/>
    <w:rsid w:val="00710F87"/>
    <w:rsid w:val="00721A8C"/>
    <w:rsid w:val="00722A1D"/>
    <w:rsid w:val="0072745F"/>
    <w:rsid w:val="00751F2C"/>
    <w:rsid w:val="007606EE"/>
    <w:rsid w:val="00765085"/>
    <w:rsid w:val="007730DC"/>
    <w:rsid w:val="007741B8"/>
    <w:rsid w:val="00790D6C"/>
    <w:rsid w:val="0079563E"/>
    <w:rsid w:val="007A2F1E"/>
    <w:rsid w:val="007A4187"/>
    <w:rsid w:val="007B319C"/>
    <w:rsid w:val="007B3F88"/>
    <w:rsid w:val="007C0354"/>
    <w:rsid w:val="007C2520"/>
    <w:rsid w:val="007C4E4F"/>
    <w:rsid w:val="007C597D"/>
    <w:rsid w:val="007C7198"/>
    <w:rsid w:val="007E670C"/>
    <w:rsid w:val="00804FF4"/>
    <w:rsid w:val="00807EB9"/>
    <w:rsid w:val="008118AC"/>
    <w:rsid w:val="00815553"/>
    <w:rsid w:val="0082585E"/>
    <w:rsid w:val="008269C9"/>
    <w:rsid w:val="0082734F"/>
    <w:rsid w:val="00827734"/>
    <w:rsid w:val="00840C36"/>
    <w:rsid w:val="00840FB2"/>
    <w:rsid w:val="00857AE1"/>
    <w:rsid w:val="0086017C"/>
    <w:rsid w:val="0086554F"/>
    <w:rsid w:val="00867017"/>
    <w:rsid w:val="00867DCC"/>
    <w:rsid w:val="00873BAB"/>
    <w:rsid w:val="008804C7"/>
    <w:rsid w:val="00882167"/>
    <w:rsid w:val="008827B9"/>
    <w:rsid w:val="00886C1D"/>
    <w:rsid w:val="00886FEA"/>
    <w:rsid w:val="0088732F"/>
    <w:rsid w:val="00887879"/>
    <w:rsid w:val="0089126B"/>
    <w:rsid w:val="00893880"/>
    <w:rsid w:val="00896102"/>
    <w:rsid w:val="00897EF8"/>
    <w:rsid w:val="008A4CA2"/>
    <w:rsid w:val="008A5392"/>
    <w:rsid w:val="008A5C2D"/>
    <w:rsid w:val="008B0B8A"/>
    <w:rsid w:val="008B392D"/>
    <w:rsid w:val="008C41D3"/>
    <w:rsid w:val="008D162F"/>
    <w:rsid w:val="008E1AC4"/>
    <w:rsid w:val="008F292E"/>
    <w:rsid w:val="008F5D33"/>
    <w:rsid w:val="008F7761"/>
    <w:rsid w:val="00906DAA"/>
    <w:rsid w:val="0091462C"/>
    <w:rsid w:val="00916323"/>
    <w:rsid w:val="00923D78"/>
    <w:rsid w:val="009248B1"/>
    <w:rsid w:val="00931CBD"/>
    <w:rsid w:val="009339CB"/>
    <w:rsid w:val="0093435E"/>
    <w:rsid w:val="00935490"/>
    <w:rsid w:val="00936474"/>
    <w:rsid w:val="0093672D"/>
    <w:rsid w:val="00950901"/>
    <w:rsid w:val="00951B12"/>
    <w:rsid w:val="00954295"/>
    <w:rsid w:val="009608B9"/>
    <w:rsid w:val="00973457"/>
    <w:rsid w:val="00976DD7"/>
    <w:rsid w:val="00982391"/>
    <w:rsid w:val="00986CCD"/>
    <w:rsid w:val="0099296C"/>
    <w:rsid w:val="009A7D11"/>
    <w:rsid w:val="009B01E8"/>
    <w:rsid w:val="009B0598"/>
    <w:rsid w:val="009B7B6B"/>
    <w:rsid w:val="009B7D76"/>
    <w:rsid w:val="009C6174"/>
    <w:rsid w:val="009C7A46"/>
    <w:rsid w:val="009C7F5D"/>
    <w:rsid w:val="009D3092"/>
    <w:rsid w:val="009D4384"/>
    <w:rsid w:val="009E4BB0"/>
    <w:rsid w:val="009F67D7"/>
    <w:rsid w:val="00A05264"/>
    <w:rsid w:val="00A11DF1"/>
    <w:rsid w:val="00A160D0"/>
    <w:rsid w:val="00A16A24"/>
    <w:rsid w:val="00A22791"/>
    <w:rsid w:val="00A27815"/>
    <w:rsid w:val="00A307E6"/>
    <w:rsid w:val="00A31C5D"/>
    <w:rsid w:val="00A33418"/>
    <w:rsid w:val="00A34DF1"/>
    <w:rsid w:val="00A377B3"/>
    <w:rsid w:val="00A50D61"/>
    <w:rsid w:val="00A540F6"/>
    <w:rsid w:val="00A637B2"/>
    <w:rsid w:val="00A73547"/>
    <w:rsid w:val="00A7779A"/>
    <w:rsid w:val="00A812BE"/>
    <w:rsid w:val="00A95034"/>
    <w:rsid w:val="00A96271"/>
    <w:rsid w:val="00A97E19"/>
    <w:rsid w:val="00AA5417"/>
    <w:rsid w:val="00AB19D9"/>
    <w:rsid w:val="00AC194E"/>
    <w:rsid w:val="00AC1B4F"/>
    <w:rsid w:val="00AC1DEF"/>
    <w:rsid w:val="00AC4D0B"/>
    <w:rsid w:val="00AD2338"/>
    <w:rsid w:val="00AD255B"/>
    <w:rsid w:val="00AD2D12"/>
    <w:rsid w:val="00AD2E21"/>
    <w:rsid w:val="00AD31FF"/>
    <w:rsid w:val="00AE1AE7"/>
    <w:rsid w:val="00AE36A9"/>
    <w:rsid w:val="00AE40C6"/>
    <w:rsid w:val="00AE7E26"/>
    <w:rsid w:val="00AF117F"/>
    <w:rsid w:val="00AF4A5F"/>
    <w:rsid w:val="00B01B34"/>
    <w:rsid w:val="00B06381"/>
    <w:rsid w:val="00B079F3"/>
    <w:rsid w:val="00B11A63"/>
    <w:rsid w:val="00B12DD5"/>
    <w:rsid w:val="00B15DCB"/>
    <w:rsid w:val="00B202B5"/>
    <w:rsid w:val="00B21453"/>
    <w:rsid w:val="00B2426E"/>
    <w:rsid w:val="00B32301"/>
    <w:rsid w:val="00B33B0F"/>
    <w:rsid w:val="00B411C2"/>
    <w:rsid w:val="00B46A52"/>
    <w:rsid w:val="00B51C88"/>
    <w:rsid w:val="00B552CF"/>
    <w:rsid w:val="00B61F3E"/>
    <w:rsid w:val="00B66970"/>
    <w:rsid w:val="00B74EE6"/>
    <w:rsid w:val="00B80800"/>
    <w:rsid w:val="00B840DA"/>
    <w:rsid w:val="00B85FBB"/>
    <w:rsid w:val="00B86A0B"/>
    <w:rsid w:val="00B86BA3"/>
    <w:rsid w:val="00B90311"/>
    <w:rsid w:val="00B94182"/>
    <w:rsid w:val="00BB093D"/>
    <w:rsid w:val="00BB48C8"/>
    <w:rsid w:val="00BC1E92"/>
    <w:rsid w:val="00BC3151"/>
    <w:rsid w:val="00BC40B2"/>
    <w:rsid w:val="00BC789C"/>
    <w:rsid w:val="00BD4EC0"/>
    <w:rsid w:val="00BE310B"/>
    <w:rsid w:val="00BE7AE9"/>
    <w:rsid w:val="00BF2C1D"/>
    <w:rsid w:val="00BF3077"/>
    <w:rsid w:val="00C06972"/>
    <w:rsid w:val="00C07A3A"/>
    <w:rsid w:val="00C10B3B"/>
    <w:rsid w:val="00C21B5D"/>
    <w:rsid w:val="00C33818"/>
    <w:rsid w:val="00C42E5F"/>
    <w:rsid w:val="00C5614A"/>
    <w:rsid w:val="00C56AC6"/>
    <w:rsid w:val="00C607EF"/>
    <w:rsid w:val="00C61B55"/>
    <w:rsid w:val="00C653F3"/>
    <w:rsid w:val="00C67EA4"/>
    <w:rsid w:val="00C7399D"/>
    <w:rsid w:val="00C828BB"/>
    <w:rsid w:val="00C86353"/>
    <w:rsid w:val="00C86AB3"/>
    <w:rsid w:val="00C875AF"/>
    <w:rsid w:val="00C925CD"/>
    <w:rsid w:val="00CA186E"/>
    <w:rsid w:val="00CA29A4"/>
    <w:rsid w:val="00CA58DB"/>
    <w:rsid w:val="00CA67A7"/>
    <w:rsid w:val="00CA698C"/>
    <w:rsid w:val="00CB2B8C"/>
    <w:rsid w:val="00CB2DE9"/>
    <w:rsid w:val="00CB719D"/>
    <w:rsid w:val="00CC2428"/>
    <w:rsid w:val="00CC2CDC"/>
    <w:rsid w:val="00CC4F26"/>
    <w:rsid w:val="00CE51DD"/>
    <w:rsid w:val="00CF0EFD"/>
    <w:rsid w:val="00CF7FFB"/>
    <w:rsid w:val="00D00674"/>
    <w:rsid w:val="00D01790"/>
    <w:rsid w:val="00D13041"/>
    <w:rsid w:val="00D17D89"/>
    <w:rsid w:val="00D2034F"/>
    <w:rsid w:val="00D24832"/>
    <w:rsid w:val="00D308E0"/>
    <w:rsid w:val="00D3540B"/>
    <w:rsid w:val="00D3694E"/>
    <w:rsid w:val="00D40937"/>
    <w:rsid w:val="00D416E8"/>
    <w:rsid w:val="00D46563"/>
    <w:rsid w:val="00D46718"/>
    <w:rsid w:val="00D47169"/>
    <w:rsid w:val="00D51E7B"/>
    <w:rsid w:val="00D5528F"/>
    <w:rsid w:val="00D64225"/>
    <w:rsid w:val="00D66EE3"/>
    <w:rsid w:val="00D74225"/>
    <w:rsid w:val="00D80672"/>
    <w:rsid w:val="00D865F6"/>
    <w:rsid w:val="00D971FE"/>
    <w:rsid w:val="00D97DAC"/>
    <w:rsid w:val="00D97E2E"/>
    <w:rsid w:val="00DA0BE3"/>
    <w:rsid w:val="00DC7A07"/>
    <w:rsid w:val="00DD2AF1"/>
    <w:rsid w:val="00DD3A7E"/>
    <w:rsid w:val="00DD5C27"/>
    <w:rsid w:val="00DF0281"/>
    <w:rsid w:val="00DF08CF"/>
    <w:rsid w:val="00DF2CDB"/>
    <w:rsid w:val="00E02F73"/>
    <w:rsid w:val="00E041D4"/>
    <w:rsid w:val="00E1256F"/>
    <w:rsid w:val="00E12C6F"/>
    <w:rsid w:val="00E12F19"/>
    <w:rsid w:val="00E13DB8"/>
    <w:rsid w:val="00E14AFB"/>
    <w:rsid w:val="00E23AA6"/>
    <w:rsid w:val="00E314BB"/>
    <w:rsid w:val="00E336EF"/>
    <w:rsid w:val="00E401E9"/>
    <w:rsid w:val="00E5016D"/>
    <w:rsid w:val="00E57276"/>
    <w:rsid w:val="00E57B8A"/>
    <w:rsid w:val="00E670CA"/>
    <w:rsid w:val="00E73D62"/>
    <w:rsid w:val="00E81DE3"/>
    <w:rsid w:val="00E93C8E"/>
    <w:rsid w:val="00E97723"/>
    <w:rsid w:val="00EA5A32"/>
    <w:rsid w:val="00EB2DED"/>
    <w:rsid w:val="00EB5F9E"/>
    <w:rsid w:val="00EC6B5E"/>
    <w:rsid w:val="00ED11BC"/>
    <w:rsid w:val="00ED2BFE"/>
    <w:rsid w:val="00ED3C70"/>
    <w:rsid w:val="00EE07F6"/>
    <w:rsid w:val="00EE4C52"/>
    <w:rsid w:val="00EF3364"/>
    <w:rsid w:val="00EF3DE0"/>
    <w:rsid w:val="00EF5BCF"/>
    <w:rsid w:val="00F00388"/>
    <w:rsid w:val="00F07AD6"/>
    <w:rsid w:val="00F11F9B"/>
    <w:rsid w:val="00F13209"/>
    <w:rsid w:val="00F13CFA"/>
    <w:rsid w:val="00F1531D"/>
    <w:rsid w:val="00F221B7"/>
    <w:rsid w:val="00F31063"/>
    <w:rsid w:val="00F310B2"/>
    <w:rsid w:val="00F32E98"/>
    <w:rsid w:val="00F32F9A"/>
    <w:rsid w:val="00F34130"/>
    <w:rsid w:val="00F3596E"/>
    <w:rsid w:val="00F42DD9"/>
    <w:rsid w:val="00F434E5"/>
    <w:rsid w:val="00F53528"/>
    <w:rsid w:val="00F571F1"/>
    <w:rsid w:val="00F60C3C"/>
    <w:rsid w:val="00F63DC8"/>
    <w:rsid w:val="00F661BE"/>
    <w:rsid w:val="00F6625C"/>
    <w:rsid w:val="00F729B8"/>
    <w:rsid w:val="00F80297"/>
    <w:rsid w:val="00F81124"/>
    <w:rsid w:val="00F93808"/>
    <w:rsid w:val="00F9510B"/>
    <w:rsid w:val="00FA0BE8"/>
    <w:rsid w:val="00FB0759"/>
    <w:rsid w:val="00FB4761"/>
    <w:rsid w:val="00FB553C"/>
    <w:rsid w:val="00FB5D6B"/>
    <w:rsid w:val="00FB6D18"/>
    <w:rsid w:val="00FC39EC"/>
    <w:rsid w:val="00FC55C5"/>
    <w:rsid w:val="00FD1D9E"/>
    <w:rsid w:val="00FD59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6B6AF571"/>
  <w15:chartTrackingRefBased/>
  <w15:docId w15:val="{54B1D2D9-54F2-4D23-A489-3AD013CC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961"/>
  </w:style>
  <w:style w:type="paragraph" w:styleId="Heading1">
    <w:name w:val="heading 1"/>
    <w:basedOn w:val="Normal"/>
    <w:next w:val="Normal"/>
    <w:qFormat/>
    <w:rsid w:val="00611A36"/>
    <w:pPr>
      <w:keepNext/>
      <w:outlineLvl w:val="0"/>
    </w:pPr>
    <w:rPr>
      <w:rFonts w:ascii="Arial" w:hAnsi="Arial"/>
      <w:b/>
      <w:szCs w:val="24"/>
    </w:rPr>
  </w:style>
  <w:style w:type="paragraph" w:styleId="Heading3">
    <w:name w:val="heading 3"/>
    <w:basedOn w:val="Normal"/>
    <w:next w:val="Normal"/>
    <w:qFormat/>
    <w:rsid w:val="00611A36"/>
    <w:pPr>
      <w:keepNext/>
      <w:outlineLvl w:val="2"/>
    </w:pPr>
    <w:rPr>
      <w:rFonts w:ascii="Arial" w:hAnsi="Arial"/>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611A36"/>
    <w:pPr>
      <w:tabs>
        <w:tab w:val="left" w:pos="720"/>
      </w:tabs>
    </w:pPr>
    <w:rPr>
      <w:rFonts w:ascii="Arial" w:hAnsi="Arial"/>
      <w:sz w:val="22"/>
    </w:rPr>
  </w:style>
  <w:style w:type="paragraph" w:styleId="Header">
    <w:name w:val="header"/>
    <w:basedOn w:val="Normal"/>
    <w:rsid w:val="00611A36"/>
    <w:pPr>
      <w:tabs>
        <w:tab w:val="center" w:pos="4320"/>
        <w:tab w:val="right" w:pos="8640"/>
      </w:tabs>
    </w:pPr>
    <w:rPr>
      <w:sz w:val="24"/>
      <w:szCs w:val="24"/>
    </w:rPr>
  </w:style>
  <w:style w:type="paragraph" w:styleId="Footer">
    <w:name w:val="footer"/>
    <w:basedOn w:val="Normal"/>
    <w:rsid w:val="00611A36"/>
    <w:pPr>
      <w:tabs>
        <w:tab w:val="center" w:pos="4320"/>
        <w:tab w:val="right" w:pos="8640"/>
      </w:tabs>
    </w:pPr>
  </w:style>
  <w:style w:type="paragraph" w:styleId="TOC1">
    <w:name w:val="toc 1"/>
    <w:basedOn w:val="Normal"/>
    <w:next w:val="Normal"/>
    <w:autoRedefine/>
    <w:semiHidden/>
    <w:rsid w:val="00611A36"/>
    <w:pPr>
      <w:spacing w:before="120"/>
    </w:pPr>
    <w:rPr>
      <w:rFonts w:ascii="Arial" w:hAnsi="Arial"/>
      <w:sz w:val="24"/>
    </w:rPr>
  </w:style>
  <w:style w:type="paragraph" w:styleId="Index1">
    <w:name w:val="index 1"/>
    <w:basedOn w:val="Normal"/>
    <w:next w:val="Normal"/>
    <w:autoRedefine/>
    <w:semiHidden/>
    <w:rsid w:val="00611A36"/>
    <w:pPr>
      <w:ind w:left="200" w:hanging="200"/>
    </w:pPr>
  </w:style>
  <w:style w:type="paragraph" w:styleId="IndexHeading">
    <w:name w:val="index heading"/>
    <w:basedOn w:val="Normal"/>
    <w:next w:val="Index1"/>
    <w:semiHidden/>
    <w:rsid w:val="00611A36"/>
  </w:style>
  <w:style w:type="paragraph" w:styleId="BlockText">
    <w:name w:val="Block Text"/>
    <w:basedOn w:val="Normal"/>
    <w:rsid w:val="00611A36"/>
    <w:pPr>
      <w:ind w:left="720" w:right="720"/>
    </w:pPr>
    <w:rPr>
      <w:rFonts w:ascii="Arial" w:hAnsi="Arial"/>
    </w:rPr>
  </w:style>
  <w:style w:type="paragraph" w:styleId="BodyTextIndent">
    <w:name w:val="Body Text Indent"/>
    <w:basedOn w:val="Normal"/>
    <w:rsid w:val="00611A36"/>
    <w:pPr>
      <w:ind w:left="720"/>
    </w:pPr>
    <w:rPr>
      <w:rFonts w:ascii="Arial" w:hAnsi="Arial"/>
      <w:i/>
    </w:rPr>
  </w:style>
  <w:style w:type="paragraph" w:styleId="FootnoteText">
    <w:name w:val="footnote text"/>
    <w:basedOn w:val="Normal"/>
    <w:semiHidden/>
    <w:rsid w:val="00611A36"/>
    <w:rPr>
      <w:rFonts w:ascii="Arial" w:hAnsi="Arial"/>
      <w:lang w:val="en-GB"/>
    </w:rPr>
  </w:style>
  <w:style w:type="character" w:styleId="FootnoteReference">
    <w:name w:val="footnote reference"/>
    <w:semiHidden/>
    <w:rsid w:val="00611A36"/>
    <w:rPr>
      <w:vertAlign w:val="superscript"/>
    </w:rPr>
  </w:style>
  <w:style w:type="paragraph" w:styleId="BodyText">
    <w:name w:val="Body Text"/>
    <w:basedOn w:val="Normal"/>
    <w:rsid w:val="00611A36"/>
    <w:rPr>
      <w:rFonts w:ascii="Arial" w:hAnsi="Arial"/>
      <w:sz w:val="22"/>
      <w:lang w:val="en-CA"/>
    </w:rPr>
  </w:style>
  <w:style w:type="table" w:styleId="TableGrid">
    <w:name w:val="Table Grid"/>
    <w:basedOn w:val="TableNormal"/>
    <w:rsid w:val="00D806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F07AD6"/>
    <w:rPr>
      <w:rFonts w:ascii="Tahoma" w:hAnsi="Tahoma" w:cs="Tahoma"/>
      <w:sz w:val="16"/>
      <w:szCs w:val="16"/>
    </w:rPr>
  </w:style>
  <w:style w:type="paragraph" w:customStyle="1" w:styleId="font6">
    <w:name w:val="font6"/>
    <w:basedOn w:val="Normal"/>
    <w:rsid w:val="0027790F"/>
    <w:pPr>
      <w:spacing w:before="100" w:after="100"/>
    </w:pPr>
    <w:rPr>
      <w:rFonts w:ascii="Arial" w:hAnsi="Arial"/>
      <w:b/>
      <w:lang w:val="en-CA"/>
    </w:rPr>
  </w:style>
  <w:style w:type="paragraph" w:styleId="ListParagraph">
    <w:name w:val="List Paragraph"/>
    <w:basedOn w:val="Normal"/>
    <w:uiPriority w:val="34"/>
    <w:qFormat/>
    <w:rsid w:val="00A307E6"/>
    <w:pPr>
      <w:ind w:left="720"/>
      <w:contextualSpacing/>
    </w:pPr>
  </w:style>
  <w:style w:type="character" w:styleId="Hyperlink">
    <w:name w:val="Hyperlink"/>
    <w:basedOn w:val="DefaultParagraphFont"/>
    <w:rsid w:val="004563BD"/>
    <w:rPr>
      <w:color w:val="0563C1" w:themeColor="hyperlink"/>
      <w:u w:val="single"/>
    </w:rPr>
  </w:style>
  <w:style w:type="character" w:styleId="FollowedHyperlink">
    <w:name w:val="FollowedHyperlink"/>
    <w:basedOn w:val="DefaultParagraphFont"/>
    <w:rsid w:val="004563BD"/>
    <w:rPr>
      <w:color w:val="954F72" w:themeColor="followedHyperlink"/>
      <w:u w:val="single"/>
    </w:rPr>
  </w:style>
  <w:style w:type="paragraph" w:styleId="Revision">
    <w:name w:val="Revision"/>
    <w:hidden/>
    <w:uiPriority w:val="99"/>
    <w:semiHidden/>
    <w:rsid w:val="00D2034F"/>
  </w:style>
  <w:style w:type="character" w:styleId="CommentReference">
    <w:name w:val="annotation reference"/>
    <w:basedOn w:val="DefaultParagraphFont"/>
    <w:rsid w:val="004B2B81"/>
    <w:rPr>
      <w:sz w:val="16"/>
      <w:szCs w:val="16"/>
    </w:rPr>
  </w:style>
  <w:style w:type="paragraph" w:styleId="CommentText">
    <w:name w:val="annotation text"/>
    <w:basedOn w:val="Normal"/>
    <w:link w:val="CommentTextChar"/>
    <w:rsid w:val="004B2B81"/>
  </w:style>
  <w:style w:type="character" w:customStyle="1" w:styleId="CommentTextChar">
    <w:name w:val="Comment Text Char"/>
    <w:basedOn w:val="DefaultParagraphFont"/>
    <w:link w:val="CommentText"/>
    <w:rsid w:val="004B2B81"/>
  </w:style>
  <w:style w:type="paragraph" w:styleId="CommentSubject">
    <w:name w:val="annotation subject"/>
    <w:basedOn w:val="CommentText"/>
    <w:next w:val="CommentText"/>
    <w:link w:val="CommentSubjectChar"/>
    <w:semiHidden/>
    <w:unhideWhenUsed/>
    <w:rsid w:val="004B2B81"/>
    <w:rPr>
      <w:b/>
      <w:bCs/>
    </w:rPr>
  </w:style>
  <w:style w:type="character" w:customStyle="1" w:styleId="CommentSubjectChar">
    <w:name w:val="Comment Subject Char"/>
    <w:basedOn w:val="CommentTextChar"/>
    <w:link w:val="CommentSubject"/>
    <w:semiHidden/>
    <w:rsid w:val="004B2B81"/>
    <w:rPr>
      <w:b/>
      <w:bCs/>
    </w:rPr>
  </w:style>
  <w:style w:type="character" w:styleId="UnresolvedMention">
    <w:name w:val="Unresolved Mention"/>
    <w:basedOn w:val="DefaultParagraphFont"/>
    <w:uiPriority w:val="99"/>
    <w:semiHidden/>
    <w:unhideWhenUsed/>
    <w:rsid w:val="005A1B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nac.ca/NRUF/NRUF.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b86b96ce-d41e-4535-86d4-53721fc247dd" xsi:nil="true"/>
    <lcf76f155ced4ddcb4097134ff3c332f xmlns="e8b3e95b-f327-40ac-95e3-fd05e83de03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0DC93470D713409AAAFBE9DD490DD5" ma:contentTypeVersion="12" ma:contentTypeDescription="Create a new document." ma:contentTypeScope="" ma:versionID="deb3fc55b2cb631ea23e64b9f82addf3">
  <xsd:schema xmlns:xsd="http://www.w3.org/2001/XMLSchema" xmlns:xs="http://www.w3.org/2001/XMLSchema" xmlns:p="http://schemas.microsoft.com/office/2006/metadata/properties" xmlns:ns2="e8b3e95b-f327-40ac-95e3-fd05e83de03e" xmlns:ns3="b86b96ce-d41e-4535-86d4-53721fc247dd" targetNamespace="http://schemas.microsoft.com/office/2006/metadata/properties" ma:root="true" ma:fieldsID="bd27df51e4a04f4d94679ac7785fe2fa" ns2:_="" ns3:_="">
    <xsd:import namespace="e8b3e95b-f327-40ac-95e3-fd05e83de03e"/>
    <xsd:import namespace="b86b96ce-d41e-4535-86d4-53721fc247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b3e95b-f327-40ac-95e3-fd05e83de0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f20d2d9-474b-489e-898b-2b7ab11df1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86b96ce-d41e-4535-86d4-53721fc247d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c779c54-1842-4167-b487-adb052ab3e01}" ma:internalName="TaxCatchAll" ma:showField="CatchAllData" ma:web="b86b96ce-d41e-4535-86d4-53721fc247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57A63C-457D-4301-A35E-99872EACD385}">
  <ds:schemaRefs>
    <ds:schemaRef ds:uri="http://schemas.openxmlformats.org/officeDocument/2006/bibliography"/>
  </ds:schemaRefs>
</ds:datastoreItem>
</file>

<file path=customXml/itemProps2.xml><?xml version="1.0" encoding="utf-8"?>
<ds:datastoreItem xmlns:ds="http://schemas.openxmlformats.org/officeDocument/2006/customXml" ds:itemID="{A70B8833-A8C3-4202-82AE-7241E98CD66B}">
  <ds:schemaRefs>
    <ds:schemaRef ds:uri="http://schemas.microsoft.com/office/2006/metadata/properties"/>
    <ds:schemaRef ds:uri="http://schemas.microsoft.com/office/infopath/2007/PartnerControls"/>
    <ds:schemaRef ds:uri="b86b96ce-d41e-4535-86d4-53721fc247dd"/>
    <ds:schemaRef ds:uri="e8b3e95b-f327-40ac-95e3-fd05e83de03e"/>
  </ds:schemaRefs>
</ds:datastoreItem>
</file>

<file path=customXml/itemProps3.xml><?xml version="1.0" encoding="utf-8"?>
<ds:datastoreItem xmlns:ds="http://schemas.openxmlformats.org/officeDocument/2006/customXml" ds:itemID="{5E78E20E-52DA-407D-98E8-5F0D33E2FB78}">
  <ds:schemaRefs>
    <ds:schemaRef ds:uri="http://schemas.microsoft.com/sharepoint/v3/contenttype/forms"/>
  </ds:schemaRefs>
</ds:datastoreItem>
</file>

<file path=customXml/itemProps4.xml><?xml version="1.0" encoding="utf-8"?>
<ds:datastoreItem xmlns:ds="http://schemas.openxmlformats.org/officeDocument/2006/customXml" ds:itemID="{AFD697A8-2250-42DD-810B-AC4F1F5B26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b3e95b-f327-40ac-95e3-fd05e83de03e"/>
    <ds:schemaRef ds:uri="b86b96ce-d41e-4535-86d4-53721fc247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4</Pages>
  <Words>1052</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NRUF Assumptions and Methodologies</vt:lpstr>
    </vt:vector>
  </TitlesOfParts>
  <Company>SAIC Canada</Company>
  <LinksUpToDate>false</LinksUpToDate>
  <CharactersWithSpaces>7035</CharactersWithSpaces>
  <SharedDoc>false</SharedDoc>
  <HLinks>
    <vt:vector size="6" baseType="variant">
      <vt:variant>
        <vt:i4>5242911</vt:i4>
      </vt:variant>
      <vt:variant>
        <vt:i4>0</vt:i4>
      </vt:variant>
      <vt:variant>
        <vt:i4>0</vt:i4>
      </vt:variant>
      <vt:variant>
        <vt:i4>5</vt:i4>
      </vt:variant>
      <vt:variant>
        <vt:lpwstr>http://cnac.ca/NRUF/NRUF.htm</vt:lpwstr>
      </vt:variant>
      <vt:variant>
        <vt:lpwstr>guideline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NRUF Assumptions and Methodologies</dc:title>
  <dc:subject/>
  <dc:creator>Fiona Clegg</dc:creator>
  <cp:keywords/>
  <cp:lastModifiedBy>Fiona Clegg</cp:lastModifiedBy>
  <cp:revision>121</cp:revision>
  <cp:lastPrinted>2002-05-25T01:01:00Z</cp:lastPrinted>
  <dcterms:created xsi:type="dcterms:W3CDTF">2018-07-12T17:19:00Z</dcterms:created>
  <dcterms:modified xsi:type="dcterms:W3CDTF">2025-08-27T14:00:00Z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0x010100BF0DC93470D713409AAAFBE9DD490DD5</vt:lpwstr>
  </property>
  <property fmtid="{D5CDD505-2E9C-101B-9397-08002B2CF9AE}" pid="3" name="MediaServiceImageTags">
    <vt:lpwstr/>
  </property>
</Properties>
</file>